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3C766C" w14:textId="77777777" w:rsidR="00282653" w:rsidRPr="00BE4DDA" w:rsidRDefault="00326FBF" w:rsidP="009A02C8">
      <w:pPr>
        <w:spacing w:before="120" w:after="120" w:line="360" w:lineRule="auto"/>
        <w:rPr>
          <w:rFonts w:ascii="Arial" w:hAnsi="Arial" w:cs="Arial"/>
          <w:noProof/>
          <w:sz w:val="20"/>
          <w:szCs w:val="20"/>
        </w:rPr>
      </w:pPr>
      <w:r w:rsidRPr="00BE4DDA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A0AB762" wp14:editId="5829DB01">
            <wp:extent cx="6029960" cy="891314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960" cy="89131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97E101" w14:textId="77777777" w:rsidR="00875FAD" w:rsidRPr="009A02C8" w:rsidRDefault="00151B3A" w:rsidP="009A02C8">
      <w:pPr>
        <w:pStyle w:val="Tekstdymka"/>
        <w:spacing w:before="120" w:after="120" w:line="360" w:lineRule="auto"/>
        <w:rPr>
          <w:rFonts w:ascii="Arial" w:hAnsi="Arial" w:cs="Arial"/>
          <w:kern w:val="0"/>
          <w:sz w:val="24"/>
          <w:szCs w:val="24"/>
        </w:rPr>
      </w:pPr>
      <w:r w:rsidRPr="009A02C8">
        <w:rPr>
          <w:rFonts w:ascii="Arial" w:hAnsi="Arial" w:cs="Arial"/>
          <w:b/>
          <w:sz w:val="24"/>
          <w:szCs w:val="24"/>
        </w:rPr>
        <w:t xml:space="preserve">Załącznik nr </w:t>
      </w:r>
      <w:r w:rsidR="001F17B2" w:rsidRPr="009A02C8">
        <w:rPr>
          <w:rFonts w:ascii="Arial" w:hAnsi="Arial" w:cs="Arial"/>
          <w:b/>
          <w:sz w:val="24"/>
          <w:szCs w:val="24"/>
        </w:rPr>
        <w:t>6</w:t>
      </w:r>
      <w:r w:rsidR="00454DF2" w:rsidRPr="009A02C8">
        <w:rPr>
          <w:rFonts w:ascii="Arial" w:hAnsi="Arial" w:cs="Arial"/>
          <w:b/>
          <w:sz w:val="24"/>
          <w:szCs w:val="24"/>
        </w:rPr>
        <w:t xml:space="preserve"> </w:t>
      </w:r>
      <w:r w:rsidR="003B2566" w:rsidRPr="009A02C8">
        <w:rPr>
          <w:rFonts w:ascii="Arial" w:hAnsi="Arial" w:cs="Arial"/>
          <w:b/>
          <w:sz w:val="24"/>
          <w:szCs w:val="24"/>
        </w:rPr>
        <w:t xml:space="preserve">do dokumentu: </w:t>
      </w:r>
      <w:r w:rsidR="00326FBF" w:rsidRPr="009A02C8">
        <w:rPr>
          <w:rFonts w:ascii="Arial" w:hAnsi="Arial" w:cs="Arial"/>
          <w:b/>
          <w:bCs/>
          <w:kern w:val="0"/>
          <w:sz w:val="24"/>
          <w:szCs w:val="24"/>
        </w:rPr>
        <w:t xml:space="preserve">Standard realizacji usługi w zakresie </w:t>
      </w:r>
      <w:r w:rsidR="009A02C8">
        <w:rPr>
          <w:rFonts w:ascii="Arial" w:hAnsi="Arial" w:cs="Arial"/>
          <w:b/>
          <w:bCs/>
          <w:kern w:val="0"/>
          <w:sz w:val="24"/>
          <w:szCs w:val="24"/>
        </w:rPr>
        <w:t xml:space="preserve">wsparcia bezzwrotnego </w:t>
      </w:r>
      <w:r w:rsidR="00326FBF" w:rsidRPr="009A02C8">
        <w:rPr>
          <w:rFonts w:ascii="Arial" w:hAnsi="Arial" w:cs="Arial"/>
          <w:b/>
          <w:bCs/>
          <w:kern w:val="0"/>
          <w:sz w:val="24"/>
          <w:szCs w:val="24"/>
        </w:rPr>
        <w:t xml:space="preserve">na założenie własnej działalności gospodarczej w ramach </w:t>
      </w:r>
      <w:r w:rsidR="00326FBF" w:rsidRPr="009A02C8">
        <w:rPr>
          <w:rFonts w:ascii="Arial" w:hAnsi="Arial" w:cs="Arial"/>
          <w:b/>
          <w:kern w:val="0"/>
          <w:sz w:val="24"/>
          <w:szCs w:val="24"/>
        </w:rPr>
        <w:t>Programu Operacyjnego Wiedza Edukacja Rozwój na lata 2014-2020</w:t>
      </w:r>
    </w:p>
    <w:p w14:paraId="049FC00E" w14:textId="77777777" w:rsidR="00A90532" w:rsidRPr="009A02C8" w:rsidRDefault="00A90532" w:rsidP="009A02C8">
      <w:pPr>
        <w:pStyle w:val="Nagwek1"/>
        <w:spacing w:before="120" w:after="120" w:line="360" w:lineRule="auto"/>
        <w:jc w:val="left"/>
        <w:rPr>
          <w:rFonts w:ascii="Arial" w:hAnsi="Arial" w:cs="Arial"/>
          <w:sz w:val="24"/>
          <w:szCs w:val="24"/>
        </w:rPr>
      </w:pPr>
    </w:p>
    <w:p w14:paraId="7F9780A5" w14:textId="77777777" w:rsidR="00A90532" w:rsidRPr="009A02C8" w:rsidRDefault="003B5CB3" w:rsidP="009A02C8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WZÓR MINIMALNY</w:t>
      </w:r>
    </w:p>
    <w:p w14:paraId="722F368B" w14:textId="77777777" w:rsidR="00A90532" w:rsidRPr="009A02C8" w:rsidRDefault="00CF62D9" w:rsidP="009A02C8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UMOWA NR...............</w:t>
      </w:r>
    </w:p>
    <w:p w14:paraId="184C7566" w14:textId="77777777" w:rsidR="00A90532" w:rsidRPr="009A02C8" w:rsidRDefault="00324ED4" w:rsidP="009A02C8">
      <w:pPr>
        <w:pStyle w:val="Nagwek1"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 xml:space="preserve">O UDZIELENIE </w:t>
      </w:r>
      <w:r w:rsidR="00CF62D9" w:rsidRPr="009A02C8">
        <w:rPr>
          <w:rFonts w:ascii="Arial" w:hAnsi="Arial" w:cs="Arial"/>
          <w:sz w:val="24"/>
          <w:szCs w:val="24"/>
        </w:rPr>
        <w:t>WSPARCIA FINANSOWEGO</w:t>
      </w:r>
    </w:p>
    <w:p w14:paraId="48408A1E" w14:textId="77777777" w:rsidR="00A90532" w:rsidRPr="009A02C8" w:rsidRDefault="00A90532" w:rsidP="009A02C8">
      <w:pPr>
        <w:pStyle w:val="SubTitle2"/>
        <w:spacing w:before="120" w:after="120" w:line="360" w:lineRule="auto"/>
        <w:rPr>
          <w:rFonts w:ascii="Arial" w:hAnsi="Arial" w:cs="Arial"/>
          <w:sz w:val="24"/>
          <w:szCs w:val="24"/>
        </w:rPr>
      </w:pPr>
    </w:p>
    <w:p w14:paraId="6EFF8659" w14:textId="77777777" w:rsidR="00A90532" w:rsidRPr="009A02C8" w:rsidRDefault="00CF62D9" w:rsidP="009A02C8">
      <w:pPr>
        <w:spacing w:before="120" w:after="120" w:line="360" w:lineRule="auto"/>
        <w:rPr>
          <w:rFonts w:ascii="Arial" w:hAnsi="Arial" w:cs="Arial"/>
          <w:kern w:val="0"/>
        </w:rPr>
      </w:pPr>
      <w:r w:rsidRPr="009A02C8">
        <w:rPr>
          <w:rFonts w:ascii="Arial" w:hAnsi="Arial" w:cs="Arial"/>
          <w:kern w:val="0"/>
        </w:rPr>
        <w:t>w ramach</w:t>
      </w:r>
    </w:p>
    <w:p w14:paraId="5BD20249" w14:textId="77777777" w:rsidR="00CF1790" w:rsidRPr="009A02C8" w:rsidRDefault="00CF1790" w:rsidP="009A02C8">
      <w:pPr>
        <w:spacing w:before="120" w:after="120" w:line="360" w:lineRule="auto"/>
        <w:rPr>
          <w:rFonts w:ascii="Arial" w:hAnsi="Arial" w:cs="Arial"/>
          <w:bCs/>
        </w:rPr>
      </w:pPr>
      <w:r w:rsidRPr="009A02C8">
        <w:rPr>
          <w:rFonts w:ascii="Arial" w:hAnsi="Arial" w:cs="Arial"/>
        </w:rPr>
        <w:t xml:space="preserve">Osi Priorytetowej I </w:t>
      </w:r>
      <w:r w:rsidR="00326FBF" w:rsidRPr="009A02C8">
        <w:rPr>
          <w:rFonts w:ascii="Arial" w:hAnsi="Arial" w:cs="Arial"/>
        </w:rPr>
        <w:t>–</w:t>
      </w:r>
      <w:r w:rsidRPr="009A02C8">
        <w:rPr>
          <w:rFonts w:ascii="Arial" w:hAnsi="Arial" w:cs="Arial"/>
        </w:rPr>
        <w:t xml:space="preserve"> </w:t>
      </w:r>
      <w:r w:rsidR="00CC7B92" w:rsidRPr="009A02C8">
        <w:rPr>
          <w:rFonts w:ascii="Arial" w:hAnsi="Arial" w:cs="Arial"/>
        </w:rPr>
        <w:t>RYNEK PRACY OTWARTY DLA WSZYSTKICH</w:t>
      </w:r>
    </w:p>
    <w:p w14:paraId="22AE9166" w14:textId="77777777" w:rsidR="00CF1790" w:rsidRPr="009A02C8" w:rsidRDefault="00CF1790" w:rsidP="009A02C8">
      <w:pPr>
        <w:spacing w:before="120" w:after="120" w:line="360" w:lineRule="auto"/>
        <w:rPr>
          <w:rFonts w:ascii="Arial" w:hAnsi="Arial" w:cs="Arial"/>
          <w:bCs/>
        </w:rPr>
      </w:pPr>
      <w:r w:rsidRPr="009A02C8">
        <w:rPr>
          <w:rFonts w:ascii="Arial" w:hAnsi="Arial" w:cs="Arial"/>
          <w:bCs/>
        </w:rPr>
        <w:t xml:space="preserve">Działania </w:t>
      </w:r>
      <w:r w:rsidR="00326FBF" w:rsidRPr="009A02C8">
        <w:rPr>
          <w:rFonts w:ascii="Arial" w:hAnsi="Arial" w:cs="Arial"/>
          <w:bCs/>
        </w:rPr>
        <w:t>1</w:t>
      </w:r>
      <w:r w:rsidRPr="009A02C8">
        <w:rPr>
          <w:rFonts w:ascii="Arial" w:hAnsi="Arial" w:cs="Arial"/>
          <w:bCs/>
        </w:rPr>
        <w:t>.</w:t>
      </w:r>
      <w:r w:rsidR="00326FBF" w:rsidRPr="009A02C8">
        <w:rPr>
          <w:rFonts w:ascii="Arial" w:hAnsi="Arial" w:cs="Arial"/>
          <w:bCs/>
        </w:rPr>
        <w:t>2</w:t>
      </w:r>
      <w:r w:rsidRPr="009A02C8">
        <w:rPr>
          <w:rFonts w:ascii="Arial" w:hAnsi="Arial" w:cs="Arial"/>
          <w:bCs/>
        </w:rPr>
        <w:t xml:space="preserve"> </w:t>
      </w:r>
      <w:r w:rsidR="00326FBF" w:rsidRPr="009A02C8">
        <w:rPr>
          <w:rFonts w:ascii="Arial" w:hAnsi="Arial" w:cs="Arial"/>
          <w:bCs/>
        </w:rPr>
        <w:t xml:space="preserve">Wsparcie osób </w:t>
      </w:r>
      <w:r w:rsidR="00FA68C5" w:rsidRPr="009A02C8">
        <w:rPr>
          <w:rFonts w:ascii="Arial" w:hAnsi="Arial" w:cs="Arial"/>
          <w:bCs/>
        </w:rPr>
        <w:t>młodych na regionalnym rynku pracy</w:t>
      </w:r>
    </w:p>
    <w:p w14:paraId="1E0CB898" w14:textId="77777777" w:rsidR="0018665F" w:rsidRPr="009A02C8" w:rsidRDefault="00CF1790" w:rsidP="009A02C8">
      <w:p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  <w:bCs/>
        </w:rPr>
        <w:t xml:space="preserve">Poddziałania </w:t>
      </w:r>
      <w:r w:rsidR="00FA68C5" w:rsidRPr="009A02C8">
        <w:rPr>
          <w:rFonts w:ascii="Arial" w:hAnsi="Arial" w:cs="Arial"/>
          <w:bCs/>
        </w:rPr>
        <w:t>1</w:t>
      </w:r>
      <w:r w:rsidRPr="009A02C8">
        <w:rPr>
          <w:rFonts w:ascii="Arial" w:hAnsi="Arial" w:cs="Arial"/>
          <w:bCs/>
        </w:rPr>
        <w:t>.</w:t>
      </w:r>
      <w:r w:rsidR="00FA68C5" w:rsidRPr="009A02C8">
        <w:rPr>
          <w:rFonts w:ascii="Arial" w:hAnsi="Arial" w:cs="Arial"/>
          <w:bCs/>
        </w:rPr>
        <w:t>2</w:t>
      </w:r>
      <w:r w:rsidRPr="009A02C8">
        <w:rPr>
          <w:rFonts w:ascii="Arial" w:hAnsi="Arial" w:cs="Arial"/>
          <w:bCs/>
        </w:rPr>
        <w:t>.</w:t>
      </w:r>
      <w:r w:rsidR="00FA68C5" w:rsidRPr="009A02C8">
        <w:rPr>
          <w:rFonts w:ascii="Arial" w:hAnsi="Arial" w:cs="Arial"/>
          <w:bCs/>
        </w:rPr>
        <w:t>1</w:t>
      </w:r>
      <w:r w:rsidRPr="009A02C8">
        <w:rPr>
          <w:rFonts w:ascii="Arial" w:hAnsi="Arial" w:cs="Arial"/>
          <w:bCs/>
        </w:rPr>
        <w:t xml:space="preserve"> </w:t>
      </w:r>
      <w:r w:rsidR="00FA68C5" w:rsidRPr="009A02C8">
        <w:rPr>
          <w:rFonts w:ascii="Arial" w:hAnsi="Arial" w:cs="Arial"/>
          <w:bCs/>
        </w:rPr>
        <w:t>Wsparcie udzielane w ramach EFS</w:t>
      </w:r>
      <w:r w:rsidR="009A02C8">
        <w:rPr>
          <w:rFonts w:ascii="Arial" w:hAnsi="Arial" w:cs="Arial"/>
          <w:bCs/>
        </w:rPr>
        <w:t xml:space="preserve"> </w:t>
      </w:r>
      <w:r w:rsidR="009A02C8">
        <w:rPr>
          <w:rFonts w:ascii="Arial" w:hAnsi="Arial" w:cs="Arial"/>
        </w:rPr>
        <w:t>z</w:t>
      </w:r>
      <w:r w:rsidR="000F63C1" w:rsidRPr="009A02C8">
        <w:rPr>
          <w:rFonts w:ascii="Arial" w:hAnsi="Arial" w:cs="Arial"/>
        </w:rPr>
        <w:t>awarta w dniu …………</w:t>
      </w:r>
      <w:r w:rsidR="00324ED4" w:rsidRPr="009A02C8">
        <w:rPr>
          <w:rFonts w:ascii="Arial" w:hAnsi="Arial" w:cs="Arial"/>
        </w:rPr>
        <w:t>………………..</w:t>
      </w:r>
      <w:r w:rsidR="000F63C1" w:rsidRPr="009A02C8">
        <w:rPr>
          <w:rFonts w:ascii="Arial" w:hAnsi="Arial" w:cs="Arial"/>
        </w:rPr>
        <w:t xml:space="preserve">………… </w:t>
      </w:r>
      <w:r w:rsidR="00770AF4" w:rsidRPr="009A02C8">
        <w:rPr>
          <w:rFonts w:ascii="Arial" w:hAnsi="Arial" w:cs="Arial"/>
        </w:rPr>
        <w:t>w ……</w:t>
      </w:r>
      <w:r w:rsidR="00324ED4" w:rsidRPr="009A02C8">
        <w:rPr>
          <w:rFonts w:ascii="Arial" w:hAnsi="Arial" w:cs="Arial"/>
        </w:rPr>
        <w:t>……………………</w:t>
      </w:r>
      <w:r w:rsidR="00770AF4" w:rsidRPr="009A02C8">
        <w:rPr>
          <w:rFonts w:ascii="Arial" w:hAnsi="Arial" w:cs="Arial"/>
        </w:rPr>
        <w:t xml:space="preserve">……… </w:t>
      </w:r>
      <w:r w:rsidR="000F63C1" w:rsidRPr="009A02C8">
        <w:rPr>
          <w:rFonts w:ascii="Arial" w:hAnsi="Arial" w:cs="Arial"/>
        </w:rPr>
        <w:t xml:space="preserve">pomiędzy </w:t>
      </w:r>
    </w:p>
    <w:p w14:paraId="69125E15" w14:textId="77777777" w:rsidR="00324ED4" w:rsidRPr="009A02C8" w:rsidRDefault="00324ED4" w:rsidP="009A02C8">
      <w:p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>………………………………………………………………………………………………………..</w:t>
      </w:r>
    </w:p>
    <w:p w14:paraId="00B034AF" w14:textId="77777777" w:rsidR="00324ED4" w:rsidRPr="009A02C8" w:rsidRDefault="000F63C1" w:rsidP="009A02C8">
      <w:p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>&lt;pełna nazwa Beneficjenta (Projektodawcy</w:t>
      </w:r>
      <w:r w:rsidR="00143DF9" w:rsidRPr="009A02C8">
        <w:rPr>
          <w:rFonts w:ascii="Arial" w:hAnsi="Arial" w:cs="Arial"/>
        </w:rPr>
        <w:t>,</w:t>
      </w:r>
      <w:r w:rsidRPr="009A02C8">
        <w:rPr>
          <w:rFonts w:ascii="Arial" w:hAnsi="Arial" w:cs="Arial"/>
        </w:rPr>
        <w:t>)&gt;</w:t>
      </w:r>
    </w:p>
    <w:p w14:paraId="02E1C404" w14:textId="77777777" w:rsidR="0018665F" w:rsidRPr="009A02C8" w:rsidRDefault="000F63C1" w:rsidP="009A02C8">
      <w:p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>z siedzibą w…………………………………., zwanym dalej „B</w:t>
      </w:r>
      <w:r w:rsidR="00324ED4" w:rsidRPr="009A02C8">
        <w:rPr>
          <w:rFonts w:ascii="Arial" w:hAnsi="Arial" w:cs="Arial"/>
        </w:rPr>
        <w:t xml:space="preserve">eneficjentem”, reprezentowanym </w:t>
      </w:r>
      <w:r w:rsidRPr="009A02C8">
        <w:rPr>
          <w:rFonts w:ascii="Arial" w:hAnsi="Arial" w:cs="Arial"/>
        </w:rPr>
        <w:t>przez:…</w:t>
      </w:r>
      <w:r w:rsidR="00324ED4" w:rsidRPr="009A02C8">
        <w:rPr>
          <w:rFonts w:ascii="Arial" w:hAnsi="Arial" w:cs="Arial"/>
        </w:rPr>
        <w:t>.</w:t>
      </w:r>
      <w:r w:rsidRPr="009A02C8">
        <w:rPr>
          <w:rFonts w:ascii="Arial" w:hAnsi="Arial" w:cs="Arial"/>
        </w:rPr>
        <w:t>………………………………………………………</w:t>
      </w:r>
    </w:p>
    <w:p w14:paraId="2A2987E6" w14:textId="77777777" w:rsidR="0018665F" w:rsidRPr="009A02C8" w:rsidRDefault="000F63C1" w:rsidP="009A02C8">
      <w:p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na podstawie pełnomocnictwa stanowiącego załącznik </w:t>
      </w:r>
      <w:r w:rsidR="002456B1" w:rsidRPr="009A02C8">
        <w:rPr>
          <w:rFonts w:ascii="Arial" w:hAnsi="Arial" w:cs="Arial"/>
        </w:rPr>
        <w:t xml:space="preserve">nr 1 </w:t>
      </w:r>
      <w:r w:rsidRPr="009A02C8">
        <w:rPr>
          <w:rFonts w:ascii="Arial" w:hAnsi="Arial" w:cs="Arial"/>
        </w:rPr>
        <w:t>do umowy</w:t>
      </w:r>
      <w:r w:rsidR="005F39B0" w:rsidRPr="009A02C8">
        <w:rPr>
          <w:rFonts w:ascii="Arial" w:hAnsi="Arial" w:cs="Arial"/>
        </w:rPr>
        <w:t>*</w:t>
      </w:r>
    </w:p>
    <w:p w14:paraId="164F5B9C" w14:textId="77777777" w:rsidR="0018665F" w:rsidRPr="009A02C8" w:rsidRDefault="000F63C1" w:rsidP="009A02C8">
      <w:p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a </w:t>
      </w:r>
      <w:r w:rsidR="00324ED4" w:rsidRPr="009A02C8">
        <w:rPr>
          <w:rFonts w:ascii="Arial" w:hAnsi="Arial" w:cs="Arial"/>
        </w:rPr>
        <w:t>……………………………………………………………………………………………………...</w:t>
      </w:r>
    </w:p>
    <w:p w14:paraId="7D7A1AB7" w14:textId="4D89C69A" w:rsidR="0018665F" w:rsidRPr="009A02C8" w:rsidRDefault="000F63C1" w:rsidP="009A02C8">
      <w:pPr>
        <w:pStyle w:val="Tekstpodstawowy"/>
        <w:spacing w:before="120" w:after="120" w:line="360" w:lineRule="auto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t>&lt; pełne dane &lt;</w:t>
      </w:r>
      <w:r w:rsidR="00D34EFB">
        <w:rPr>
          <w:rFonts w:ascii="Arial" w:hAnsi="Arial" w:cs="Arial"/>
        </w:rPr>
        <w:t>osoby ubiegającej się o wsparcie finansowe</w:t>
      </w:r>
      <w:r w:rsidRPr="009A02C8">
        <w:rPr>
          <w:rFonts w:ascii="Arial" w:hAnsi="Arial" w:cs="Arial"/>
        </w:rPr>
        <w:t>)&gt;, zwanym dalej „</w:t>
      </w:r>
      <w:r w:rsidR="008E7E49" w:rsidRPr="009A02C8">
        <w:rPr>
          <w:rFonts w:ascii="Arial" w:hAnsi="Arial" w:cs="Arial"/>
        </w:rPr>
        <w:t>Uczestnikiem projektu</w:t>
      </w:r>
      <w:r w:rsidRPr="009A02C8">
        <w:rPr>
          <w:rFonts w:ascii="Arial" w:hAnsi="Arial" w:cs="Arial"/>
        </w:rPr>
        <w:t>”.</w:t>
      </w:r>
    </w:p>
    <w:p w14:paraId="505FD906" w14:textId="77777777" w:rsidR="0018665F" w:rsidRPr="009A02C8" w:rsidRDefault="0018665F" w:rsidP="009A02C8">
      <w:pPr>
        <w:spacing w:before="120" w:after="120" w:line="360" w:lineRule="auto"/>
        <w:rPr>
          <w:rFonts w:ascii="Arial" w:hAnsi="Arial" w:cs="Arial"/>
          <w:b/>
          <w:bCs/>
        </w:rPr>
      </w:pPr>
    </w:p>
    <w:p w14:paraId="0815AB0D" w14:textId="77777777" w:rsidR="0018665F" w:rsidRPr="009A02C8" w:rsidRDefault="0018665F" w:rsidP="009A02C8">
      <w:pPr>
        <w:spacing w:before="120" w:after="120" w:line="360" w:lineRule="auto"/>
        <w:rPr>
          <w:rFonts w:ascii="Arial" w:hAnsi="Arial" w:cs="Arial"/>
          <w:b/>
          <w:bCs/>
        </w:rPr>
      </w:pPr>
    </w:p>
    <w:p w14:paraId="424FCC77" w14:textId="77777777" w:rsidR="003C3FD3" w:rsidRPr="00287B59" w:rsidRDefault="00CF62D9" w:rsidP="00287B59">
      <w:pPr>
        <w:spacing w:before="120" w:after="120" w:line="360" w:lineRule="auto"/>
        <w:rPr>
          <w:rFonts w:ascii="Arial" w:hAnsi="Arial" w:cs="Arial"/>
          <w:b/>
          <w:bCs/>
        </w:rPr>
      </w:pPr>
      <w:r w:rsidRPr="00287B59">
        <w:rPr>
          <w:rFonts w:ascii="Arial" w:hAnsi="Arial" w:cs="Arial"/>
          <w:bCs/>
        </w:rPr>
        <w:lastRenderedPageBreak/>
        <w:t xml:space="preserve">Projekt: „.................................................................................” </w:t>
      </w:r>
      <w:r w:rsidR="000F63C1" w:rsidRPr="00287B59">
        <w:rPr>
          <w:rFonts w:ascii="Arial" w:hAnsi="Arial" w:cs="Arial"/>
          <w:bCs/>
        </w:rPr>
        <w:br/>
        <w:t xml:space="preserve"> </w:t>
      </w:r>
      <w:r w:rsidRPr="00287B59">
        <w:rPr>
          <w:rFonts w:ascii="Arial" w:hAnsi="Arial" w:cs="Arial"/>
          <w:bCs/>
        </w:rPr>
        <w:t xml:space="preserve">współfinansowany ze środków </w:t>
      </w:r>
      <w:r w:rsidR="00BB3AA6" w:rsidRPr="00287B59">
        <w:rPr>
          <w:rFonts w:ascii="Arial" w:hAnsi="Arial" w:cs="Arial"/>
          <w:bCs/>
        </w:rPr>
        <w:t xml:space="preserve">Unii Europejskiej w ramach </w:t>
      </w:r>
      <w:r w:rsidRPr="00287B59">
        <w:rPr>
          <w:rFonts w:ascii="Arial" w:hAnsi="Arial" w:cs="Arial"/>
          <w:bCs/>
        </w:rPr>
        <w:t>Europejskiego Funduszu Społecznego oraz budżetu państwa</w:t>
      </w:r>
      <w:r w:rsidR="003C3FD3" w:rsidRPr="003C3FD3">
        <w:rPr>
          <w:rFonts w:ascii="Arial" w:hAnsi="Arial" w:cs="Arial"/>
          <w:bCs/>
        </w:rPr>
        <w:t xml:space="preserve"> </w:t>
      </w:r>
      <w:r w:rsidR="00956864" w:rsidRPr="00287B59">
        <w:rPr>
          <w:rFonts w:ascii="Arial" w:hAnsi="Arial" w:cs="Arial"/>
        </w:rPr>
        <w:t>realizowany w oparciu o zawartą z Instytucją Pośredniczącą Umowę o dofinansowanie projektu nr .....................................................................</w:t>
      </w:r>
    </w:p>
    <w:p w14:paraId="0A63DAA8" w14:textId="77777777" w:rsidR="003C3FD3" w:rsidRDefault="003C3FD3" w:rsidP="009A02C8">
      <w:pPr>
        <w:pStyle w:val="Nagwek2"/>
        <w:spacing w:before="120" w:after="120" w:line="360" w:lineRule="auto"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14:paraId="33C82850" w14:textId="77777777" w:rsidR="00CC7B92" w:rsidRPr="009A02C8" w:rsidRDefault="00CE77DC" w:rsidP="009A02C8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>§ 1</w:t>
      </w:r>
    </w:p>
    <w:p w14:paraId="20BF5144" w14:textId="77777777" w:rsidR="0018665F" w:rsidRPr="009A02C8" w:rsidRDefault="00CE77DC" w:rsidP="009A02C8">
      <w:pPr>
        <w:pStyle w:val="Nagwek2"/>
        <w:spacing w:before="120" w:after="120" w:line="360" w:lineRule="auto"/>
        <w:jc w:val="center"/>
        <w:rPr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 xml:space="preserve">Przedmiot </w:t>
      </w:r>
      <w:r w:rsidR="00911EBC" w:rsidRPr="009A02C8">
        <w:rPr>
          <w:rFonts w:ascii="Arial" w:hAnsi="Arial" w:cs="Arial"/>
          <w:i w:val="0"/>
          <w:sz w:val="24"/>
          <w:szCs w:val="24"/>
        </w:rPr>
        <w:t>U</w:t>
      </w:r>
      <w:r w:rsidRPr="009A02C8">
        <w:rPr>
          <w:rFonts w:ascii="Arial" w:hAnsi="Arial" w:cs="Arial"/>
          <w:i w:val="0"/>
          <w:sz w:val="24"/>
          <w:szCs w:val="24"/>
        </w:rPr>
        <w:t>mowy</w:t>
      </w:r>
    </w:p>
    <w:p w14:paraId="669D6D20" w14:textId="291ADB1E" w:rsidR="0018665F" w:rsidRPr="000815FF" w:rsidRDefault="00CF62D9" w:rsidP="000815FF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Przedmiotem niniejszej Umowy jest udzielenie przez Beneficjenta </w:t>
      </w:r>
      <w:r w:rsidR="00287B59">
        <w:rPr>
          <w:rFonts w:ascii="Arial" w:hAnsi="Arial" w:cs="Arial"/>
        </w:rPr>
        <w:t xml:space="preserve">jednorazowego </w:t>
      </w:r>
      <w:r w:rsidRPr="009A02C8">
        <w:rPr>
          <w:rFonts w:ascii="Arial" w:hAnsi="Arial" w:cs="Arial"/>
        </w:rPr>
        <w:t>wsparcia finansowego na</w:t>
      </w:r>
      <w:r w:rsidR="009A02C8">
        <w:rPr>
          <w:rFonts w:ascii="Arial" w:hAnsi="Arial" w:cs="Arial"/>
        </w:rPr>
        <w:t xml:space="preserve"> </w:t>
      </w:r>
      <w:r w:rsidR="00287B59">
        <w:rPr>
          <w:rFonts w:ascii="Arial" w:hAnsi="Arial" w:cs="Arial"/>
        </w:rPr>
        <w:t xml:space="preserve">rozpoczęcie </w:t>
      </w:r>
      <w:r w:rsidR="009A02C8">
        <w:rPr>
          <w:rFonts w:ascii="Arial" w:hAnsi="Arial" w:cs="Arial"/>
        </w:rPr>
        <w:t>własnej działalności gospodarczej</w:t>
      </w:r>
      <w:r w:rsidRPr="009A02C8">
        <w:rPr>
          <w:rFonts w:ascii="Arial" w:hAnsi="Arial" w:cs="Arial"/>
        </w:rPr>
        <w:t>, zwanego dalej „wsparciem finansowym”</w:t>
      </w:r>
      <w:r w:rsidR="00956864" w:rsidRPr="000815FF">
        <w:rPr>
          <w:rFonts w:ascii="Arial" w:hAnsi="Arial" w:cs="Arial"/>
        </w:rPr>
        <w:t xml:space="preserve">, zgodnie z </w:t>
      </w:r>
      <w:r w:rsidR="00201906" w:rsidRPr="000815FF">
        <w:rPr>
          <w:rFonts w:ascii="Arial" w:hAnsi="Arial" w:cs="Arial"/>
        </w:rPr>
        <w:t xml:space="preserve">Biznesplanem </w:t>
      </w:r>
      <w:r w:rsidR="00201906" w:rsidRPr="000815FF">
        <w:rPr>
          <w:rFonts w:ascii="Arial" w:hAnsi="Arial" w:cs="Arial"/>
          <w:iCs/>
        </w:rPr>
        <w:t xml:space="preserve">złożonym przez </w:t>
      </w:r>
      <w:r w:rsidR="00956864" w:rsidRPr="000815FF">
        <w:rPr>
          <w:rFonts w:ascii="Arial" w:hAnsi="Arial" w:cs="Arial"/>
          <w:iCs/>
        </w:rPr>
        <w:t>(dane Uczestnika Projektu)......................,</w:t>
      </w:r>
      <w:r w:rsidRPr="000815FF">
        <w:rPr>
          <w:rFonts w:ascii="Arial" w:hAnsi="Arial" w:cs="Arial"/>
          <w:i/>
          <w:iCs/>
        </w:rPr>
        <w:t xml:space="preserve"> </w:t>
      </w:r>
      <w:r w:rsidRPr="000815FF">
        <w:rPr>
          <w:rFonts w:ascii="Arial" w:hAnsi="Arial" w:cs="Arial"/>
          <w:iCs/>
        </w:rPr>
        <w:t>stanowiącym załącznik do niniejszej Umowy</w:t>
      </w:r>
      <w:r w:rsidR="006E51E3" w:rsidRPr="000815FF">
        <w:rPr>
          <w:rFonts w:ascii="Arial" w:hAnsi="Arial" w:cs="Arial"/>
          <w:iCs/>
        </w:rPr>
        <w:t>.</w:t>
      </w:r>
    </w:p>
    <w:p w14:paraId="40705325" w14:textId="77777777" w:rsidR="0018665F" w:rsidRPr="009A02C8" w:rsidRDefault="008E7E49" w:rsidP="00426D67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>Uczestnik projektu</w:t>
      </w:r>
      <w:r w:rsidR="00CF62D9" w:rsidRPr="009A02C8">
        <w:rPr>
          <w:rFonts w:ascii="Arial" w:hAnsi="Arial" w:cs="Arial"/>
        </w:rPr>
        <w:t xml:space="preserve"> otrzymuje wsparcie finansowe na zasadach i warunkach </w:t>
      </w:r>
      <w:r w:rsidR="00CC7B92" w:rsidRPr="009A02C8">
        <w:rPr>
          <w:rFonts w:ascii="Arial" w:hAnsi="Arial" w:cs="Arial"/>
        </w:rPr>
        <w:t xml:space="preserve">określonych </w:t>
      </w:r>
      <w:r w:rsidR="00571CE6" w:rsidRPr="009A02C8">
        <w:rPr>
          <w:rFonts w:ascii="Arial" w:hAnsi="Arial" w:cs="Arial"/>
        </w:rPr>
        <w:t xml:space="preserve">w niniejszej Umowie oraz załącznikach, które stanowią integralną część Umowy. </w:t>
      </w:r>
    </w:p>
    <w:p w14:paraId="1DC69D22" w14:textId="77777777" w:rsidR="0018665F" w:rsidRPr="009A02C8" w:rsidRDefault="008E7E49" w:rsidP="00426D67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>Uczestnik projektu</w:t>
      </w:r>
      <w:r w:rsidRPr="009A02C8" w:rsidDel="008E7E49">
        <w:rPr>
          <w:rFonts w:ascii="Arial" w:hAnsi="Arial" w:cs="Arial"/>
        </w:rPr>
        <w:t xml:space="preserve"> </w:t>
      </w:r>
      <w:r w:rsidR="00CF62D9" w:rsidRPr="009A02C8">
        <w:rPr>
          <w:rFonts w:ascii="Arial" w:hAnsi="Arial" w:cs="Arial"/>
        </w:rPr>
        <w:t xml:space="preserve">ponosi wyłączną odpowiedzialność za szkody wyrządzone wobec osób trzecich w związku z realizowanymi działaniami. </w:t>
      </w:r>
    </w:p>
    <w:p w14:paraId="6786E3E3" w14:textId="77777777" w:rsidR="00EB4658" w:rsidRPr="009A02C8" w:rsidRDefault="00EB4658">
      <w:pPr>
        <w:spacing w:before="120" w:after="120" w:line="360" w:lineRule="auto"/>
        <w:ind w:left="360"/>
        <w:rPr>
          <w:rFonts w:ascii="Arial" w:hAnsi="Arial" w:cs="Arial"/>
        </w:rPr>
      </w:pPr>
    </w:p>
    <w:p w14:paraId="3CE160B2" w14:textId="77777777" w:rsidR="00CC7B92" w:rsidRPr="009A02C8" w:rsidRDefault="00F36A3D" w:rsidP="009A02C8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>§ 2</w:t>
      </w:r>
    </w:p>
    <w:p w14:paraId="2D474F5A" w14:textId="77777777" w:rsidR="0018665F" w:rsidRPr="009A02C8" w:rsidRDefault="00F36A3D" w:rsidP="009A02C8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>Przyznanie środków finansowych</w:t>
      </w:r>
      <w:r w:rsidR="00CE77DC" w:rsidRPr="009A02C8">
        <w:rPr>
          <w:rFonts w:ascii="Arial" w:hAnsi="Arial" w:cs="Arial"/>
          <w:i w:val="0"/>
          <w:sz w:val="24"/>
          <w:szCs w:val="24"/>
        </w:rPr>
        <w:t xml:space="preserve"> </w:t>
      </w:r>
      <w:r w:rsidR="00CC12A6" w:rsidRPr="009A02C8">
        <w:rPr>
          <w:rFonts w:ascii="Arial" w:hAnsi="Arial" w:cs="Arial"/>
          <w:i w:val="0"/>
          <w:sz w:val="24"/>
          <w:szCs w:val="24"/>
        </w:rPr>
        <w:t xml:space="preserve">na </w:t>
      </w:r>
      <w:r w:rsidR="009A02C8">
        <w:rPr>
          <w:rFonts w:ascii="Arial" w:hAnsi="Arial" w:cs="Arial"/>
          <w:i w:val="0"/>
          <w:sz w:val="24"/>
          <w:szCs w:val="24"/>
        </w:rPr>
        <w:t xml:space="preserve">założenie własnej działalności gospodarczej </w:t>
      </w:r>
      <w:r w:rsidR="00CC12A6" w:rsidRPr="009A02C8">
        <w:rPr>
          <w:rFonts w:ascii="Arial" w:hAnsi="Arial" w:cs="Arial"/>
          <w:i w:val="0"/>
          <w:sz w:val="24"/>
          <w:szCs w:val="24"/>
        </w:rPr>
        <w:t>oraz płatności</w:t>
      </w:r>
    </w:p>
    <w:p w14:paraId="23BBFC80" w14:textId="77777777" w:rsidR="0018665F" w:rsidRPr="009A02C8" w:rsidRDefault="0018665F" w:rsidP="009A02C8">
      <w:pPr>
        <w:spacing w:before="120" w:after="120" w:line="360" w:lineRule="auto"/>
        <w:rPr>
          <w:rFonts w:ascii="Arial" w:hAnsi="Arial" w:cs="Arial"/>
        </w:rPr>
      </w:pPr>
    </w:p>
    <w:p w14:paraId="7DD274F1" w14:textId="2F91FD84" w:rsidR="00875FAD" w:rsidRPr="009A02C8" w:rsidRDefault="0068129F" w:rsidP="00426D67">
      <w:pPr>
        <w:pStyle w:val="Akapitzlist"/>
        <w:numPr>
          <w:ilvl w:val="0"/>
          <w:numId w:val="7"/>
        </w:numPr>
        <w:spacing w:before="120" w:after="120" w:line="360" w:lineRule="auto"/>
        <w:ind w:left="426" w:hanging="426"/>
        <w:rPr>
          <w:rFonts w:ascii="Arial" w:hAnsi="Arial" w:cs="Arial"/>
          <w:i/>
        </w:rPr>
      </w:pPr>
      <w:r w:rsidRPr="009A02C8">
        <w:rPr>
          <w:rFonts w:ascii="Arial" w:hAnsi="Arial" w:cs="Arial"/>
        </w:rPr>
        <w:t xml:space="preserve">Kwota wsparcia finansowego </w:t>
      </w:r>
      <w:r w:rsidR="00A92BE2" w:rsidRPr="009A02C8">
        <w:rPr>
          <w:rFonts w:ascii="Arial" w:hAnsi="Arial" w:cs="Arial"/>
        </w:rPr>
        <w:t>wynosi……..................</w:t>
      </w:r>
      <w:r w:rsidRPr="009A02C8">
        <w:rPr>
          <w:rFonts w:ascii="Arial" w:hAnsi="Arial" w:cs="Arial"/>
        </w:rPr>
        <w:t>PLN (słownie: ....</w:t>
      </w:r>
      <w:r w:rsidR="00A92BE2" w:rsidRPr="009A02C8">
        <w:rPr>
          <w:rFonts w:ascii="Arial" w:hAnsi="Arial" w:cs="Arial"/>
        </w:rPr>
        <w:t>....................</w:t>
      </w:r>
      <w:r w:rsidRPr="009A02C8">
        <w:rPr>
          <w:rFonts w:ascii="Arial" w:hAnsi="Arial" w:cs="Arial"/>
        </w:rPr>
        <w:t xml:space="preserve"> PLN)</w:t>
      </w:r>
      <w:r w:rsidR="00287B59">
        <w:rPr>
          <w:rFonts w:ascii="Arial" w:hAnsi="Arial" w:cs="Arial"/>
        </w:rPr>
        <w:t>.</w:t>
      </w:r>
      <w:r w:rsidR="00151B3A" w:rsidRPr="009A02C8">
        <w:rPr>
          <w:rFonts w:ascii="Arial" w:hAnsi="Arial" w:cs="Arial"/>
        </w:rPr>
        <w:t xml:space="preserve"> </w:t>
      </w:r>
      <w:del w:id="0" w:author="Alicja Kwaśny" w:date="2021-09-24T11:51:00Z">
        <w:r w:rsidR="00151B3A" w:rsidRPr="009A02C8" w:rsidDel="00F11038">
          <w:rPr>
            <w:rFonts w:ascii="Arial" w:hAnsi="Arial" w:cs="Arial"/>
            <w:i/>
          </w:rPr>
          <w:delText>Uczestnik projektu wnosi wkład własny w wysokości</w:delText>
        </w:r>
        <w:r w:rsidR="00A92BE2" w:rsidRPr="009A02C8" w:rsidDel="00F11038">
          <w:rPr>
            <w:rFonts w:ascii="Arial" w:hAnsi="Arial" w:cs="Arial"/>
            <w:i/>
          </w:rPr>
          <w:delText xml:space="preserve"> </w:delText>
        </w:r>
        <w:r w:rsidR="00151B3A" w:rsidRPr="009A02C8" w:rsidDel="00F11038">
          <w:rPr>
            <w:rFonts w:ascii="Arial" w:hAnsi="Arial" w:cs="Arial"/>
            <w:i/>
          </w:rPr>
          <w:delText>………….PLN (słownie:</w:delText>
        </w:r>
        <w:r w:rsidR="00A92BE2" w:rsidRPr="009A02C8" w:rsidDel="00F11038">
          <w:rPr>
            <w:rFonts w:ascii="Arial" w:hAnsi="Arial" w:cs="Arial"/>
            <w:i/>
          </w:rPr>
          <w:delText xml:space="preserve"> ………</w:delText>
        </w:r>
        <w:r w:rsidR="00151B3A" w:rsidRPr="009A02C8" w:rsidDel="00F11038">
          <w:rPr>
            <w:rFonts w:ascii="Arial" w:hAnsi="Arial" w:cs="Arial"/>
            <w:i/>
          </w:rPr>
          <w:delText>PLN),.</w:delText>
        </w:r>
        <w:r w:rsidR="00151B3A" w:rsidRPr="009A02C8" w:rsidDel="00F11038">
          <w:rPr>
            <w:rFonts w:ascii="Arial" w:hAnsi="Arial" w:cs="Arial"/>
          </w:rPr>
          <w:delText xml:space="preserve"> </w:delText>
        </w:r>
        <w:r w:rsidR="003F5109" w:rsidRPr="009A02C8" w:rsidDel="00F11038">
          <w:rPr>
            <w:rFonts w:ascii="Arial" w:hAnsi="Arial" w:cs="Arial"/>
            <w:i/>
          </w:rPr>
          <w:delText>(jeśli dotyczy)</w:delText>
        </w:r>
        <w:r w:rsidR="00287B59" w:rsidDel="00F11038">
          <w:rPr>
            <w:rFonts w:ascii="Arial" w:hAnsi="Arial" w:cs="Arial"/>
            <w:i/>
          </w:rPr>
          <w:delText>.</w:delText>
        </w:r>
      </w:del>
    </w:p>
    <w:p w14:paraId="0DDD3578" w14:textId="14523730" w:rsidR="0018665F" w:rsidRPr="009A02C8" w:rsidRDefault="0068129F" w:rsidP="00426D67">
      <w:pPr>
        <w:numPr>
          <w:ilvl w:val="0"/>
          <w:numId w:val="7"/>
        </w:numPr>
        <w:spacing w:before="120" w:after="120" w:line="360" w:lineRule="auto"/>
        <w:ind w:left="426" w:hanging="426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Beneficjent wypłaci </w:t>
      </w:r>
      <w:r w:rsidR="008E7E49" w:rsidRPr="009A02C8">
        <w:rPr>
          <w:rFonts w:ascii="Arial" w:hAnsi="Arial" w:cs="Arial"/>
        </w:rPr>
        <w:t>Uczestnikowi projektu</w:t>
      </w:r>
      <w:r w:rsidR="008E7E49" w:rsidRPr="009A02C8" w:rsidDel="008E7E49">
        <w:rPr>
          <w:rFonts w:ascii="Arial" w:hAnsi="Arial" w:cs="Arial"/>
        </w:rPr>
        <w:t xml:space="preserve"> </w:t>
      </w:r>
      <w:r w:rsidRPr="009A02C8">
        <w:rPr>
          <w:rFonts w:ascii="Arial" w:hAnsi="Arial" w:cs="Arial"/>
        </w:rPr>
        <w:t>kwotę, o której mo</w:t>
      </w:r>
      <w:r w:rsidR="00092828" w:rsidRPr="009A02C8">
        <w:rPr>
          <w:rFonts w:ascii="Arial" w:hAnsi="Arial" w:cs="Arial"/>
        </w:rPr>
        <w:t>wa</w:t>
      </w:r>
      <w:r w:rsidR="003A4F19" w:rsidRPr="009A02C8">
        <w:rPr>
          <w:rFonts w:ascii="Arial" w:hAnsi="Arial" w:cs="Arial"/>
        </w:rPr>
        <w:t xml:space="preserve"> w ust. 1,</w:t>
      </w:r>
      <w:r w:rsidR="00092828" w:rsidRPr="009A02C8">
        <w:rPr>
          <w:rFonts w:ascii="Arial" w:hAnsi="Arial" w:cs="Arial"/>
        </w:rPr>
        <w:t xml:space="preserve"> </w:t>
      </w:r>
      <w:r w:rsidR="00572B96" w:rsidRPr="009A02C8">
        <w:rPr>
          <w:rFonts w:ascii="Arial" w:hAnsi="Arial" w:cs="Arial"/>
        </w:rPr>
        <w:t xml:space="preserve">w terminie </w:t>
      </w:r>
      <w:r w:rsidR="00033FC8" w:rsidRPr="009A02C8">
        <w:rPr>
          <w:rFonts w:ascii="Arial" w:hAnsi="Arial" w:cs="Arial"/>
        </w:rPr>
        <w:t xml:space="preserve">5 dni </w:t>
      </w:r>
      <w:r w:rsidR="0031057A">
        <w:rPr>
          <w:rFonts w:ascii="Arial" w:hAnsi="Arial" w:cs="Arial"/>
        </w:rPr>
        <w:t xml:space="preserve">kalendarzowych </w:t>
      </w:r>
      <w:r w:rsidR="00033FC8" w:rsidRPr="009A02C8">
        <w:rPr>
          <w:rFonts w:ascii="Arial" w:hAnsi="Arial" w:cs="Arial"/>
        </w:rPr>
        <w:t xml:space="preserve">od </w:t>
      </w:r>
      <w:r w:rsidR="00572B96" w:rsidRPr="009A02C8">
        <w:rPr>
          <w:rFonts w:ascii="Arial" w:hAnsi="Arial" w:cs="Arial"/>
        </w:rPr>
        <w:t xml:space="preserve"> dnia</w:t>
      </w:r>
      <w:r w:rsidR="00033FC8" w:rsidRPr="009A02C8">
        <w:rPr>
          <w:rFonts w:ascii="Arial" w:hAnsi="Arial" w:cs="Arial"/>
        </w:rPr>
        <w:t xml:space="preserve"> podpisania niniejszej umowy </w:t>
      </w:r>
      <w:r w:rsidR="00BC7289" w:rsidRPr="009A02C8">
        <w:rPr>
          <w:rFonts w:ascii="Arial" w:hAnsi="Arial" w:cs="Arial"/>
        </w:rPr>
        <w:t xml:space="preserve">z zastrzeżeniem </w:t>
      </w:r>
      <w:r w:rsidR="00C83E8F" w:rsidRPr="009A02C8">
        <w:rPr>
          <w:rFonts w:ascii="Arial" w:hAnsi="Arial" w:cs="Arial"/>
        </w:rPr>
        <w:t xml:space="preserve"> </w:t>
      </w:r>
      <w:r w:rsidR="00BC7289" w:rsidRPr="009A02C8">
        <w:rPr>
          <w:rFonts w:ascii="Arial" w:hAnsi="Arial" w:cs="Arial"/>
        </w:rPr>
        <w:t>ust.</w:t>
      </w:r>
      <w:r w:rsidR="00205A29" w:rsidRPr="009A02C8">
        <w:rPr>
          <w:rFonts w:ascii="Arial" w:hAnsi="Arial" w:cs="Arial"/>
        </w:rPr>
        <w:t xml:space="preserve"> </w:t>
      </w:r>
      <w:r w:rsidR="00033FC8" w:rsidRPr="009A02C8">
        <w:rPr>
          <w:rFonts w:ascii="Arial" w:hAnsi="Arial" w:cs="Arial"/>
        </w:rPr>
        <w:t xml:space="preserve"> 6</w:t>
      </w:r>
      <w:r w:rsidR="0031057A">
        <w:rPr>
          <w:rFonts w:ascii="Arial" w:hAnsi="Arial" w:cs="Arial"/>
        </w:rPr>
        <w:t xml:space="preserve"> (w sytuacji gdy dysponuje odpowiednimi środkami na rachunku projektowym)</w:t>
      </w:r>
    </w:p>
    <w:p w14:paraId="7A58F011" w14:textId="77777777" w:rsidR="00F83EE3" w:rsidRPr="009A02C8" w:rsidRDefault="005D3728" w:rsidP="00426D67">
      <w:pPr>
        <w:numPr>
          <w:ilvl w:val="0"/>
          <w:numId w:val="7"/>
        </w:numPr>
        <w:spacing w:before="120" w:after="120" w:line="360" w:lineRule="auto"/>
        <w:ind w:left="426" w:hanging="426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Środki </w:t>
      </w:r>
      <w:r w:rsidR="00566F87" w:rsidRPr="009A02C8">
        <w:rPr>
          <w:rFonts w:ascii="Arial" w:hAnsi="Arial" w:cs="Arial"/>
        </w:rPr>
        <w:t>na rozpoczęcie działalności gospodarczej (kwota wsparcia finansowego</w:t>
      </w:r>
      <w:r w:rsidR="00F83EE3" w:rsidRPr="009A02C8">
        <w:rPr>
          <w:rFonts w:ascii="Arial" w:hAnsi="Arial" w:cs="Arial"/>
        </w:rPr>
        <w:t>)</w:t>
      </w:r>
      <w:r w:rsidR="00566F87" w:rsidRPr="009A02C8">
        <w:rPr>
          <w:rFonts w:ascii="Arial" w:hAnsi="Arial" w:cs="Arial"/>
        </w:rPr>
        <w:t xml:space="preserve"> </w:t>
      </w:r>
      <w:r w:rsidRPr="009A02C8">
        <w:rPr>
          <w:rFonts w:ascii="Arial" w:hAnsi="Arial" w:cs="Arial"/>
        </w:rPr>
        <w:t xml:space="preserve">są </w:t>
      </w:r>
      <w:r w:rsidR="00566F87" w:rsidRPr="009A02C8">
        <w:rPr>
          <w:rFonts w:ascii="Arial" w:hAnsi="Arial" w:cs="Arial"/>
        </w:rPr>
        <w:t>przyznawane w formie stawki jednostkowej</w:t>
      </w:r>
      <w:r w:rsidR="00E427A5" w:rsidRPr="009A02C8">
        <w:rPr>
          <w:rFonts w:ascii="Arial" w:hAnsi="Arial" w:cs="Arial"/>
        </w:rPr>
        <w:t>.</w:t>
      </w:r>
    </w:p>
    <w:p w14:paraId="06545529" w14:textId="77777777" w:rsidR="0018665F" w:rsidRPr="009A02C8" w:rsidRDefault="005F39B0" w:rsidP="00426D67">
      <w:pPr>
        <w:pStyle w:val="Tekstpodstawowywcity"/>
        <w:numPr>
          <w:ilvl w:val="0"/>
          <w:numId w:val="7"/>
        </w:numPr>
        <w:spacing w:before="120" w:after="120" w:line="360" w:lineRule="auto"/>
        <w:ind w:left="426" w:hanging="426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lastRenderedPageBreak/>
        <w:t>Zabezpieczenie realizacji umowy wniesione zostanie w</w:t>
      </w:r>
      <w:r w:rsidR="009A02C8">
        <w:rPr>
          <w:rFonts w:ascii="Arial" w:hAnsi="Arial" w:cs="Arial"/>
        </w:rPr>
        <w:t xml:space="preserve"> </w:t>
      </w:r>
      <w:r w:rsidRPr="009A02C8">
        <w:rPr>
          <w:rFonts w:ascii="Arial" w:hAnsi="Arial" w:cs="Arial"/>
        </w:rPr>
        <w:t>formie…………………………</w:t>
      </w:r>
      <w:r w:rsidR="00983B04" w:rsidRPr="009A02C8">
        <w:rPr>
          <w:rFonts w:ascii="Arial" w:hAnsi="Arial" w:cs="Arial"/>
        </w:rPr>
        <w:t>….</w:t>
      </w:r>
    </w:p>
    <w:p w14:paraId="6C53BBB1" w14:textId="77777777" w:rsidR="0018665F" w:rsidRPr="009A02C8" w:rsidRDefault="00414B1E" w:rsidP="00426D67">
      <w:pPr>
        <w:pStyle w:val="Tekstpodstawowywcity"/>
        <w:numPr>
          <w:ilvl w:val="0"/>
          <w:numId w:val="7"/>
        </w:numPr>
        <w:spacing w:before="120" w:after="120" w:line="360" w:lineRule="auto"/>
        <w:ind w:left="426" w:hanging="426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t>Warunkiem wypłaty środków jest wniesienie przez Uczestnika projektu</w:t>
      </w:r>
      <w:r w:rsidRPr="009A02C8" w:rsidDel="008E7E49">
        <w:rPr>
          <w:rFonts w:ascii="Arial" w:hAnsi="Arial" w:cs="Arial"/>
        </w:rPr>
        <w:t xml:space="preserve"> </w:t>
      </w:r>
      <w:r w:rsidRPr="009A02C8">
        <w:rPr>
          <w:rFonts w:ascii="Arial" w:hAnsi="Arial" w:cs="Arial"/>
        </w:rPr>
        <w:t xml:space="preserve">zabezpieczenia, </w:t>
      </w:r>
      <w:r w:rsidR="003A4F19" w:rsidRPr="009A02C8">
        <w:rPr>
          <w:rFonts w:ascii="Arial" w:hAnsi="Arial" w:cs="Arial"/>
        </w:rPr>
        <w:t xml:space="preserve">o którym mowa w ust. </w:t>
      </w:r>
      <w:r w:rsidR="00386169" w:rsidRPr="009A02C8">
        <w:rPr>
          <w:rFonts w:ascii="Arial" w:hAnsi="Arial" w:cs="Arial"/>
        </w:rPr>
        <w:t>5</w:t>
      </w:r>
      <w:r w:rsidR="003A4F19" w:rsidRPr="009A02C8">
        <w:rPr>
          <w:rFonts w:ascii="Arial" w:hAnsi="Arial" w:cs="Arial"/>
        </w:rPr>
        <w:t>.</w:t>
      </w:r>
    </w:p>
    <w:p w14:paraId="63545F2C" w14:textId="77777777" w:rsidR="0018665F" w:rsidRPr="009A02C8" w:rsidRDefault="00414B1E" w:rsidP="00426D67">
      <w:pPr>
        <w:pStyle w:val="Tekstpodstawowywcity"/>
        <w:numPr>
          <w:ilvl w:val="0"/>
          <w:numId w:val="7"/>
        </w:numPr>
        <w:spacing w:before="120" w:after="120" w:line="360" w:lineRule="auto"/>
        <w:ind w:left="426" w:hanging="426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t>Beneficjent przekaże wsparcie finansowe w złotych polskich na rachunek Uczestnika projektu o nr ……………………., prowadzony w złotych polskich, w banku ……………………………………………………………………………………….</w:t>
      </w:r>
    </w:p>
    <w:p w14:paraId="36D40E26" w14:textId="77777777" w:rsidR="0018665F" w:rsidRPr="009A02C8" w:rsidRDefault="0068129F" w:rsidP="00426D67">
      <w:pPr>
        <w:pStyle w:val="Tekstpodstawowywcity"/>
        <w:numPr>
          <w:ilvl w:val="0"/>
          <w:numId w:val="7"/>
        </w:numPr>
        <w:tabs>
          <w:tab w:val="left" w:pos="1418"/>
        </w:tabs>
        <w:spacing w:before="120" w:after="120" w:line="360" w:lineRule="auto"/>
        <w:ind w:left="426" w:hanging="426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Beneficjent w dniu podpisania niniejszej Umowy zobowiązany jest wydać </w:t>
      </w:r>
      <w:r w:rsidR="00AB3995" w:rsidRPr="009A02C8">
        <w:rPr>
          <w:rFonts w:ascii="Arial" w:hAnsi="Arial" w:cs="Arial"/>
        </w:rPr>
        <w:t xml:space="preserve">Uczestnikowi </w:t>
      </w:r>
      <w:r w:rsidR="00571CE6" w:rsidRPr="009A02C8">
        <w:rPr>
          <w:rFonts w:ascii="Arial" w:hAnsi="Arial" w:cs="Arial"/>
        </w:rPr>
        <w:t xml:space="preserve">projektu zaświadczenie o udzielonej pomocy de </w:t>
      </w:r>
      <w:proofErr w:type="spellStart"/>
      <w:r w:rsidR="00571CE6" w:rsidRPr="009A02C8">
        <w:rPr>
          <w:rFonts w:ascii="Arial" w:hAnsi="Arial" w:cs="Arial"/>
        </w:rPr>
        <w:t>minimis</w:t>
      </w:r>
      <w:proofErr w:type="spellEnd"/>
      <w:r w:rsidR="00571CE6" w:rsidRPr="009A02C8">
        <w:rPr>
          <w:rFonts w:ascii="Arial" w:hAnsi="Arial" w:cs="Arial"/>
        </w:rPr>
        <w:t xml:space="preserve">, zgodnie ze wzorem określonym w załączniku do rozporządzenia Rady Ministrów z dnia 20 marca 2007 r. w sprawie zaświadczeń o pomocy de </w:t>
      </w:r>
      <w:proofErr w:type="spellStart"/>
      <w:r w:rsidR="00571CE6" w:rsidRPr="009A02C8">
        <w:rPr>
          <w:rFonts w:ascii="Arial" w:hAnsi="Arial" w:cs="Arial"/>
        </w:rPr>
        <w:t>minimis</w:t>
      </w:r>
      <w:proofErr w:type="spellEnd"/>
      <w:r w:rsidR="00571CE6" w:rsidRPr="009A02C8">
        <w:rPr>
          <w:rFonts w:ascii="Arial" w:hAnsi="Arial" w:cs="Arial"/>
        </w:rPr>
        <w:t xml:space="preserve"> i pomocy de </w:t>
      </w:r>
      <w:proofErr w:type="spellStart"/>
      <w:r w:rsidR="00571CE6" w:rsidRPr="009A02C8">
        <w:rPr>
          <w:rFonts w:ascii="Arial" w:hAnsi="Arial" w:cs="Arial"/>
        </w:rPr>
        <w:t>minimis</w:t>
      </w:r>
      <w:proofErr w:type="spellEnd"/>
      <w:r w:rsidR="00571CE6" w:rsidRPr="009A02C8">
        <w:rPr>
          <w:rFonts w:ascii="Arial" w:hAnsi="Arial" w:cs="Arial"/>
        </w:rPr>
        <w:t xml:space="preserve"> w rolnictwie lub rybołówstwie</w:t>
      </w:r>
      <w:r w:rsidR="004835C0" w:rsidRPr="009A02C8">
        <w:rPr>
          <w:rFonts w:ascii="Arial" w:hAnsi="Arial" w:cs="Arial"/>
        </w:rPr>
        <w:t>.</w:t>
      </w:r>
      <w:r w:rsidR="00571CE6" w:rsidRPr="009A02C8">
        <w:rPr>
          <w:rFonts w:ascii="Arial" w:hAnsi="Arial" w:cs="Arial"/>
        </w:rPr>
        <w:t xml:space="preserve"> </w:t>
      </w:r>
    </w:p>
    <w:p w14:paraId="002FA89E" w14:textId="59377802" w:rsidR="0018665F" w:rsidRPr="009A02C8" w:rsidRDefault="00956864" w:rsidP="00426D67">
      <w:pPr>
        <w:pStyle w:val="Tekstpodstawowywcity"/>
        <w:numPr>
          <w:ilvl w:val="0"/>
          <w:numId w:val="7"/>
        </w:numPr>
        <w:tabs>
          <w:tab w:val="left" w:pos="1418"/>
        </w:tabs>
        <w:spacing w:before="120" w:after="120" w:line="360" w:lineRule="auto"/>
        <w:ind w:left="426" w:hanging="426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Uczestnik projektu zobowiązany </w:t>
      </w:r>
      <w:r w:rsidR="004215F3" w:rsidRPr="009A02C8">
        <w:rPr>
          <w:rFonts w:ascii="Arial" w:hAnsi="Arial" w:cs="Arial"/>
        </w:rPr>
        <w:t xml:space="preserve">jest </w:t>
      </w:r>
      <w:r w:rsidR="004835C0" w:rsidRPr="009A02C8">
        <w:rPr>
          <w:rFonts w:ascii="Arial" w:hAnsi="Arial" w:cs="Arial"/>
        </w:rPr>
        <w:t>do przech</w:t>
      </w:r>
      <w:r w:rsidR="00EB4658" w:rsidRPr="009A02C8">
        <w:rPr>
          <w:rFonts w:ascii="Arial" w:hAnsi="Arial" w:cs="Arial"/>
        </w:rPr>
        <w:t>owywania dokumentacji związanej</w:t>
      </w:r>
      <w:r w:rsidR="004835C0" w:rsidRPr="009A02C8">
        <w:rPr>
          <w:rFonts w:ascii="Arial" w:hAnsi="Arial" w:cs="Arial"/>
        </w:rPr>
        <w:t xml:space="preserve"> </w:t>
      </w:r>
      <w:r w:rsidRPr="009A02C8">
        <w:rPr>
          <w:rFonts w:ascii="Arial" w:hAnsi="Arial" w:cs="Arial"/>
        </w:rPr>
        <w:t>z otrzymanym wsparciem finansowym przez okres 10 lat, licząc od dnia podpisania niniejszej Umowy</w:t>
      </w:r>
      <w:r w:rsidR="00DF76A1" w:rsidRPr="009A02C8">
        <w:rPr>
          <w:rFonts w:ascii="Arial" w:hAnsi="Arial" w:cs="Arial"/>
        </w:rPr>
        <w:t xml:space="preserve"> oraz </w:t>
      </w:r>
      <w:r w:rsidR="004835C0" w:rsidRPr="009A02C8">
        <w:rPr>
          <w:rFonts w:ascii="Arial" w:hAnsi="Arial" w:cs="Arial"/>
        </w:rPr>
        <w:t>udostępniania tejże dokumentacji</w:t>
      </w:r>
      <w:r w:rsidR="00DF76A1" w:rsidRPr="009A02C8">
        <w:rPr>
          <w:rFonts w:ascii="Arial" w:hAnsi="Arial" w:cs="Arial"/>
        </w:rPr>
        <w:t>, jak również stosownych informacji dotyczących udzielonej pomocy na żądanie uprawnionych podmiotów.</w:t>
      </w:r>
    </w:p>
    <w:p w14:paraId="3F645C96" w14:textId="77777777" w:rsidR="00E11F84" w:rsidRPr="009A02C8" w:rsidRDefault="00E11F84" w:rsidP="009A02C8">
      <w:pPr>
        <w:tabs>
          <w:tab w:val="left" w:pos="0"/>
        </w:tabs>
        <w:spacing w:before="120" w:after="120" w:line="360" w:lineRule="auto"/>
        <w:ind w:left="284"/>
        <w:rPr>
          <w:rFonts w:ascii="Arial" w:hAnsi="Arial" w:cs="Arial"/>
          <w:b/>
        </w:rPr>
      </w:pPr>
    </w:p>
    <w:p w14:paraId="0840C043" w14:textId="77777777" w:rsidR="00E11F84" w:rsidRPr="009A02C8" w:rsidRDefault="00E31423" w:rsidP="009A02C8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>§ 3</w:t>
      </w:r>
    </w:p>
    <w:p w14:paraId="371C7D11" w14:textId="77777777" w:rsidR="0018665F" w:rsidRPr="009A02C8" w:rsidRDefault="00566F87" w:rsidP="009A02C8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 xml:space="preserve">Warunki kwalifikowalności </w:t>
      </w:r>
      <w:r w:rsidR="00A06425" w:rsidRPr="009A02C8">
        <w:rPr>
          <w:rFonts w:ascii="Arial" w:hAnsi="Arial" w:cs="Arial"/>
          <w:i w:val="0"/>
          <w:sz w:val="24"/>
          <w:szCs w:val="24"/>
        </w:rPr>
        <w:t xml:space="preserve">wsparcia finansowego na </w:t>
      </w:r>
      <w:r w:rsidR="000815FF">
        <w:rPr>
          <w:rFonts w:ascii="Arial" w:hAnsi="Arial" w:cs="Arial"/>
          <w:i w:val="0"/>
          <w:sz w:val="24"/>
          <w:szCs w:val="24"/>
        </w:rPr>
        <w:t>założenie działalności gospodarczej</w:t>
      </w:r>
    </w:p>
    <w:p w14:paraId="5AF6CDE4" w14:textId="77777777" w:rsidR="0018665F" w:rsidRPr="009A02C8" w:rsidRDefault="00956864" w:rsidP="00426D67">
      <w:pPr>
        <w:pStyle w:val="Tekstpodstawowywcity3"/>
        <w:numPr>
          <w:ilvl w:val="0"/>
          <w:numId w:val="15"/>
        </w:numPr>
        <w:spacing w:after="12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Uczestnik projektu</w:t>
      </w:r>
      <w:r w:rsidR="00AB3995" w:rsidRPr="009A02C8" w:rsidDel="008E7E49">
        <w:rPr>
          <w:rFonts w:ascii="Arial" w:hAnsi="Arial" w:cs="Arial"/>
          <w:sz w:val="24"/>
          <w:szCs w:val="24"/>
        </w:rPr>
        <w:t xml:space="preserve"> </w:t>
      </w:r>
      <w:r w:rsidRPr="009A02C8">
        <w:rPr>
          <w:rFonts w:ascii="Arial" w:hAnsi="Arial" w:cs="Arial"/>
          <w:sz w:val="24"/>
          <w:szCs w:val="24"/>
        </w:rPr>
        <w:t xml:space="preserve">zobowiązuje się do prowadzenia działalności gospodarczej przez okres </w:t>
      </w:r>
      <w:r w:rsidR="00770AF4" w:rsidRPr="009A02C8">
        <w:rPr>
          <w:rFonts w:ascii="Arial" w:hAnsi="Arial" w:cs="Arial"/>
          <w:sz w:val="24"/>
          <w:szCs w:val="24"/>
        </w:rPr>
        <w:t xml:space="preserve">co najmniej </w:t>
      </w:r>
      <w:r w:rsidRPr="009A02C8">
        <w:rPr>
          <w:rFonts w:ascii="Arial" w:hAnsi="Arial" w:cs="Arial"/>
          <w:sz w:val="24"/>
          <w:szCs w:val="24"/>
        </w:rPr>
        <w:t xml:space="preserve">12 miesięcy od dnia rozpoczęcia działalności gospodarczej. </w:t>
      </w:r>
    </w:p>
    <w:p w14:paraId="49458011" w14:textId="5CF29E3F" w:rsidR="0018665F" w:rsidRPr="009A02C8" w:rsidRDefault="00956864" w:rsidP="00426D67">
      <w:pPr>
        <w:pStyle w:val="Tekstpodstawowywcity3"/>
        <w:numPr>
          <w:ilvl w:val="0"/>
          <w:numId w:val="15"/>
        </w:numPr>
        <w:spacing w:after="12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Uczestnik projektu</w:t>
      </w:r>
      <w:r w:rsidR="00167609" w:rsidRPr="009A02C8">
        <w:rPr>
          <w:rFonts w:ascii="Arial" w:hAnsi="Arial" w:cs="Arial"/>
          <w:sz w:val="24"/>
          <w:szCs w:val="24"/>
        </w:rPr>
        <w:t xml:space="preserve"> </w:t>
      </w:r>
      <w:r w:rsidRPr="009A02C8">
        <w:rPr>
          <w:rFonts w:ascii="Arial" w:hAnsi="Arial" w:cs="Arial"/>
          <w:sz w:val="24"/>
          <w:szCs w:val="24"/>
        </w:rPr>
        <w:t>nie może zawiesić prowadzenia</w:t>
      </w:r>
      <w:r w:rsidR="00167609" w:rsidRPr="009A02C8">
        <w:rPr>
          <w:rFonts w:ascii="Arial" w:hAnsi="Arial" w:cs="Arial"/>
          <w:sz w:val="24"/>
          <w:szCs w:val="24"/>
        </w:rPr>
        <w:t xml:space="preserve"> działalności gospodarczej w</w:t>
      </w:r>
      <w:r w:rsidR="00426D67">
        <w:rPr>
          <w:rFonts w:ascii="Arial" w:hAnsi="Arial" w:cs="Arial"/>
          <w:sz w:val="24"/>
          <w:szCs w:val="24"/>
        </w:rPr>
        <w:t xml:space="preserve"> </w:t>
      </w:r>
      <w:r w:rsidR="00167609" w:rsidRPr="009A02C8">
        <w:rPr>
          <w:rFonts w:ascii="Arial" w:hAnsi="Arial" w:cs="Arial"/>
          <w:sz w:val="24"/>
          <w:szCs w:val="24"/>
        </w:rPr>
        <w:t>terminie wskazanym w ust. 1</w:t>
      </w:r>
      <w:r w:rsidRPr="009A02C8">
        <w:rPr>
          <w:rFonts w:ascii="Arial" w:hAnsi="Arial" w:cs="Arial"/>
          <w:sz w:val="24"/>
          <w:szCs w:val="24"/>
        </w:rPr>
        <w:t>.</w:t>
      </w:r>
    </w:p>
    <w:p w14:paraId="0A4ED6A8" w14:textId="0E3BFD55" w:rsidR="005D1E90" w:rsidRPr="009A02C8" w:rsidRDefault="005D3728" w:rsidP="00426D67">
      <w:pPr>
        <w:pStyle w:val="Tekstpodstawowywcity3"/>
        <w:numPr>
          <w:ilvl w:val="0"/>
          <w:numId w:val="15"/>
        </w:numPr>
        <w:spacing w:after="12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 xml:space="preserve">Warunkiem </w:t>
      </w:r>
      <w:r w:rsidR="00D0054C" w:rsidRPr="009A02C8">
        <w:rPr>
          <w:rFonts w:ascii="Arial" w:hAnsi="Arial" w:cs="Arial"/>
          <w:sz w:val="24"/>
          <w:szCs w:val="24"/>
        </w:rPr>
        <w:t xml:space="preserve">rozliczenia udzielonego wsparcia finansowego na </w:t>
      </w:r>
      <w:r w:rsidR="00A028FC">
        <w:rPr>
          <w:rFonts w:ascii="Arial" w:hAnsi="Arial" w:cs="Arial"/>
          <w:sz w:val="24"/>
          <w:szCs w:val="24"/>
        </w:rPr>
        <w:t>założenie działalności gospodarczej</w:t>
      </w:r>
      <w:r w:rsidR="00380655">
        <w:rPr>
          <w:rFonts w:ascii="Arial" w:hAnsi="Arial" w:cs="Arial"/>
          <w:sz w:val="24"/>
          <w:szCs w:val="24"/>
        </w:rPr>
        <w:t xml:space="preserve"> </w:t>
      </w:r>
      <w:r w:rsidR="00D0054C" w:rsidRPr="009A02C8">
        <w:rPr>
          <w:rFonts w:ascii="Arial" w:hAnsi="Arial" w:cs="Arial"/>
          <w:sz w:val="24"/>
          <w:szCs w:val="24"/>
        </w:rPr>
        <w:t xml:space="preserve">tj. </w:t>
      </w:r>
      <w:r w:rsidR="006F1A8E" w:rsidRPr="009A02C8">
        <w:rPr>
          <w:rFonts w:ascii="Arial" w:hAnsi="Arial" w:cs="Arial"/>
          <w:sz w:val="24"/>
          <w:szCs w:val="24"/>
        </w:rPr>
        <w:t>potwierdzenia</w:t>
      </w:r>
      <w:r w:rsidR="00D0054C" w:rsidRPr="009A02C8">
        <w:rPr>
          <w:rFonts w:ascii="Arial" w:hAnsi="Arial" w:cs="Arial"/>
          <w:sz w:val="24"/>
          <w:szCs w:val="24"/>
        </w:rPr>
        <w:t xml:space="preserve"> kwalifikowalności stawki jednostkowej jest przedstawienie przez uczestnika</w:t>
      </w:r>
      <w:r w:rsidR="0031057A">
        <w:rPr>
          <w:rFonts w:ascii="Arial" w:hAnsi="Arial" w:cs="Arial"/>
          <w:sz w:val="24"/>
          <w:szCs w:val="24"/>
        </w:rPr>
        <w:t xml:space="preserve"> na wezwanie</w:t>
      </w:r>
      <w:r w:rsidR="00D0054C" w:rsidRPr="009A02C8">
        <w:rPr>
          <w:rFonts w:ascii="Arial" w:hAnsi="Arial" w:cs="Arial"/>
          <w:sz w:val="24"/>
          <w:szCs w:val="24"/>
        </w:rPr>
        <w:t xml:space="preserve"> projektu dokumentów / dowodów potwierdzających prowadzenie przez niego dofinansowanej działalności gospodarczej przez okres </w:t>
      </w:r>
      <w:r w:rsidR="00770E7E" w:rsidRPr="009A02C8">
        <w:rPr>
          <w:rFonts w:ascii="Arial" w:hAnsi="Arial" w:cs="Arial"/>
          <w:sz w:val="24"/>
          <w:szCs w:val="24"/>
        </w:rPr>
        <w:t xml:space="preserve">wskazany w ust. 1. </w:t>
      </w:r>
      <w:r w:rsidR="00B345D0" w:rsidRPr="009A02C8">
        <w:rPr>
          <w:rFonts w:ascii="Arial" w:hAnsi="Arial" w:cs="Arial"/>
          <w:sz w:val="24"/>
          <w:szCs w:val="24"/>
        </w:rPr>
        <w:t xml:space="preserve">Dokumenty te wynikają ze specyfiki planowanej działalności gospodarczej </w:t>
      </w:r>
      <w:r w:rsidR="00C3223F" w:rsidRPr="009A02C8">
        <w:rPr>
          <w:rFonts w:ascii="Arial" w:hAnsi="Arial" w:cs="Arial"/>
          <w:sz w:val="24"/>
          <w:szCs w:val="24"/>
        </w:rPr>
        <w:t xml:space="preserve">wskazanej w Biznesplanie </w:t>
      </w:r>
      <w:r w:rsidR="005324E7" w:rsidRPr="009A02C8">
        <w:rPr>
          <w:rFonts w:ascii="Arial" w:hAnsi="Arial" w:cs="Arial"/>
          <w:sz w:val="24"/>
          <w:szCs w:val="24"/>
        </w:rPr>
        <w:t>i obejmują</w:t>
      </w:r>
      <w:r w:rsidR="00770E7E" w:rsidRPr="009A02C8">
        <w:rPr>
          <w:rFonts w:ascii="Arial" w:hAnsi="Arial" w:cs="Arial"/>
          <w:sz w:val="24"/>
          <w:szCs w:val="24"/>
        </w:rPr>
        <w:t xml:space="preserve">: </w:t>
      </w:r>
    </w:p>
    <w:p w14:paraId="0D8DB3A4" w14:textId="77777777" w:rsidR="005D1E90" w:rsidRPr="009A02C8" w:rsidRDefault="00D0054C" w:rsidP="00426D67">
      <w:pPr>
        <w:pStyle w:val="Tekstpodstawowywcity3"/>
        <w:numPr>
          <w:ilvl w:val="0"/>
          <w:numId w:val="90"/>
        </w:numPr>
        <w:tabs>
          <w:tab w:val="num" w:pos="426"/>
          <w:tab w:val="num" w:pos="3905"/>
        </w:tabs>
        <w:spacing w:after="120" w:line="360" w:lineRule="auto"/>
        <w:ind w:hanging="709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lastRenderedPageBreak/>
        <w:t xml:space="preserve">potwierdzenia odprowadzania </w:t>
      </w:r>
      <w:r w:rsidR="006F1A8E" w:rsidRPr="009A02C8">
        <w:rPr>
          <w:rFonts w:ascii="Arial" w:hAnsi="Arial" w:cs="Arial"/>
          <w:sz w:val="24"/>
          <w:szCs w:val="24"/>
        </w:rPr>
        <w:t xml:space="preserve">odpowiednich </w:t>
      </w:r>
      <w:r w:rsidRPr="009A02C8">
        <w:rPr>
          <w:rFonts w:ascii="Arial" w:hAnsi="Arial" w:cs="Arial"/>
          <w:sz w:val="24"/>
          <w:szCs w:val="24"/>
        </w:rPr>
        <w:t>składek na ZUS</w:t>
      </w:r>
      <w:r w:rsidR="00EF5192" w:rsidRPr="009A02C8">
        <w:rPr>
          <w:rFonts w:ascii="Arial" w:hAnsi="Arial" w:cs="Arial"/>
          <w:sz w:val="24"/>
          <w:szCs w:val="24"/>
        </w:rPr>
        <w:t xml:space="preserve"> </w:t>
      </w:r>
      <w:r w:rsidR="005324E7" w:rsidRPr="009A02C8">
        <w:rPr>
          <w:rFonts w:ascii="Arial" w:hAnsi="Arial" w:cs="Arial"/>
          <w:sz w:val="24"/>
          <w:szCs w:val="24"/>
        </w:rPr>
        <w:t>(</w:t>
      </w:r>
      <w:r w:rsidR="00E92295" w:rsidRPr="009A02C8">
        <w:rPr>
          <w:rFonts w:ascii="Arial" w:hAnsi="Arial" w:cs="Arial"/>
          <w:i/>
          <w:sz w:val="24"/>
          <w:szCs w:val="24"/>
        </w:rPr>
        <w:t>w zależności od sytuacji prawnej uczestnika projektu</w:t>
      </w:r>
      <w:r w:rsidR="005324E7" w:rsidRPr="009A02C8">
        <w:rPr>
          <w:rFonts w:ascii="Arial" w:hAnsi="Arial" w:cs="Arial"/>
          <w:sz w:val="24"/>
          <w:szCs w:val="24"/>
        </w:rPr>
        <w:t>)</w:t>
      </w:r>
      <w:r w:rsidRPr="009A02C8">
        <w:rPr>
          <w:rFonts w:ascii="Arial" w:hAnsi="Arial" w:cs="Arial"/>
          <w:sz w:val="24"/>
          <w:szCs w:val="24"/>
        </w:rPr>
        <w:t>;</w:t>
      </w:r>
    </w:p>
    <w:p w14:paraId="10314E6F" w14:textId="77777777" w:rsidR="005D1E90" w:rsidRPr="009A02C8" w:rsidRDefault="00D0054C" w:rsidP="00426D67">
      <w:pPr>
        <w:pStyle w:val="Tekstpodstawowywcity3"/>
        <w:numPr>
          <w:ilvl w:val="0"/>
          <w:numId w:val="90"/>
        </w:numPr>
        <w:tabs>
          <w:tab w:val="num" w:pos="426"/>
          <w:tab w:val="num" w:pos="3905"/>
        </w:tabs>
        <w:spacing w:after="120" w:line="360" w:lineRule="auto"/>
        <w:ind w:hanging="709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umowy z klientami</w:t>
      </w:r>
      <w:r w:rsidR="005324E7" w:rsidRPr="009A02C8">
        <w:rPr>
          <w:rFonts w:ascii="Arial" w:hAnsi="Arial" w:cs="Arial"/>
          <w:sz w:val="24"/>
          <w:szCs w:val="24"/>
        </w:rPr>
        <w:t xml:space="preserve"> (</w:t>
      </w:r>
      <w:r w:rsidR="005324E7" w:rsidRPr="009A02C8">
        <w:rPr>
          <w:rFonts w:ascii="Arial" w:hAnsi="Arial" w:cs="Arial"/>
          <w:i/>
          <w:sz w:val="24"/>
          <w:szCs w:val="24"/>
        </w:rPr>
        <w:t>jeśli dotyczy</w:t>
      </w:r>
      <w:r w:rsidR="005324E7" w:rsidRPr="009A02C8">
        <w:rPr>
          <w:rFonts w:ascii="Arial" w:hAnsi="Arial" w:cs="Arial"/>
          <w:sz w:val="24"/>
          <w:szCs w:val="24"/>
        </w:rPr>
        <w:t>)</w:t>
      </w:r>
      <w:r w:rsidRPr="009A02C8">
        <w:rPr>
          <w:rFonts w:ascii="Arial" w:hAnsi="Arial" w:cs="Arial"/>
          <w:sz w:val="24"/>
          <w:szCs w:val="24"/>
        </w:rPr>
        <w:t>;</w:t>
      </w:r>
    </w:p>
    <w:p w14:paraId="4E9AA01C" w14:textId="77777777" w:rsidR="005D1E90" w:rsidRPr="009A02C8" w:rsidRDefault="00D0054C" w:rsidP="00426D67">
      <w:pPr>
        <w:pStyle w:val="Tekstpodstawowywcity3"/>
        <w:numPr>
          <w:ilvl w:val="0"/>
          <w:numId w:val="90"/>
        </w:numPr>
        <w:tabs>
          <w:tab w:val="num" w:pos="426"/>
        </w:tabs>
        <w:spacing w:after="120" w:line="360" w:lineRule="auto"/>
        <w:ind w:hanging="709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wyciągi bankowe potwierdzają</w:t>
      </w:r>
      <w:r w:rsidR="006F1A8E" w:rsidRPr="009A02C8">
        <w:rPr>
          <w:rFonts w:ascii="Arial" w:hAnsi="Arial" w:cs="Arial"/>
          <w:sz w:val="24"/>
          <w:szCs w:val="24"/>
        </w:rPr>
        <w:t>ce</w:t>
      </w:r>
      <w:r w:rsidRPr="009A02C8">
        <w:rPr>
          <w:rFonts w:ascii="Arial" w:hAnsi="Arial" w:cs="Arial"/>
          <w:sz w:val="24"/>
          <w:szCs w:val="24"/>
        </w:rPr>
        <w:t xml:space="preserve"> dokonywanie sprzedaży </w:t>
      </w:r>
      <w:r w:rsidR="005324E7" w:rsidRPr="009A02C8">
        <w:rPr>
          <w:rFonts w:ascii="Arial" w:hAnsi="Arial" w:cs="Arial"/>
          <w:sz w:val="24"/>
          <w:szCs w:val="24"/>
        </w:rPr>
        <w:t xml:space="preserve">/ </w:t>
      </w:r>
      <w:r w:rsidR="00EF5192" w:rsidRPr="009A02C8">
        <w:rPr>
          <w:rFonts w:ascii="Arial" w:hAnsi="Arial" w:cs="Arial"/>
          <w:sz w:val="24"/>
          <w:szCs w:val="24"/>
        </w:rPr>
        <w:t xml:space="preserve">wykonywanie </w:t>
      </w:r>
      <w:r w:rsidR="005324E7" w:rsidRPr="009A02C8">
        <w:rPr>
          <w:rFonts w:ascii="Arial" w:hAnsi="Arial" w:cs="Arial"/>
          <w:sz w:val="24"/>
          <w:szCs w:val="24"/>
        </w:rPr>
        <w:t xml:space="preserve">usług </w:t>
      </w:r>
      <w:r w:rsidRPr="009A02C8">
        <w:rPr>
          <w:rFonts w:ascii="Arial" w:hAnsi="Arial" w:cs="Arial"/>
          <w:sz w:val="24"/>
          <w:szCs w:val="24"/>
        </w:rPr>
        <w:t>w ramach prowadzonej działalności;</w:t>
      </w:r>
    </w:p>
    <w:p w14:paraId="1CFD3D52" w14:textId="77777777" w:rsidR="00E92295" w:rsidRPr="009A02C8" w:rsidRDefault="00D20DA6" w:rsidP="00426D67">
      <w:pPr>
        <w:pStyle w:val="Tekstpodstawowywcity3"/>
        <w:numPr>
          <w:ilvl w:val="0"/>
          <w:numId w:val="90"/>
        </w:numPr>
        <w:tabs>
          <w:tab w:val="num" w:pos="426"/>
        </w:tabs>
        <w:spacing w:after="120" w:line="360" w:lineRule="auto"/>
        <w:ind w:hanging="709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dokumenty potwierdzające przerwy w prowadzeniu działalności gospodarczej z powodu choroby lub korzystania ze świadczenia rehabilitacyjnego (</w:t>
      </w:r>
      <w:r w:rsidRPr="009A02C8">
        <w:rPr>
          <w:rFonts w:ascii="Arial" w:hAnsi="Arial" w:cs="Arial"/>
          <w:i/>
          <w:sz w:val="24"/>
          <w:szCs w:val="24"/>
        </w:rPr>
        <w:t>jeśli dotyczy</w:t>
      </w:r>
      <w:r w:rsidRPr="009A02C8">
        <w:rPr>
          <w:rFonts w:ascii="Arial" w:hAnsi="Arial" w:cs="Arial"/>
          <w:sz w:val="24"/>
          <w:szCs w:val="24"/>
        </w:rPr>
        <w:t>);</w:t>
      </w:r>
    </w:p>
    <w:p w14:paraId="3A2642E3" w14:textId="77777777" w:rsidR="005D1E90" w:rsidRPr="009A02C8" w:rsidRDefault="00D0054C" w:rsidP="00426D67">
      <w:pPr>
        <w:pStyle w:val="Tekstpodstawowywcity3"/>
        <w:numPr>
          <w:ilvl w:val="0"/>
          <w:numId w:val="90"/>
        </w:numPr>
        <w:tabs>
          <w:tab w:val="num" w:pos="426"/>
        </w:tabs>
        <w:spacing w:after="120" w:line="360" w:lineRule="auto"/>
        <w:ind w:hanging="709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 xml:space="preserve">stronę internetową </w:t>
      </w:r>
      <w:r w:rsidR="00190B85" w:rsidRPr="009A02C8">
        <w:rPr>
          <w:rFonts w:ascii="Arial" w:hAnsi="Arial" w:cs="Arial"/>
          <w:sz w:val="24"/>
          <w:szCs w:val="24"/>
        </w:rPr>
        <w:t>działalności gospodarczej lub inne formy promocji / reklamy</w:t>
      </w:r>
      <w:r w:rsidR="00C7339F" w:rsidRPr="009A02C8">
        <w:rPr>
          <w:rFonts w:ascii="Arial" w:hAnsi="Arial" w:cs="Arial"/>
          <w:sz w:val="24"/>
          <w:szCs w:val="24"/>
        </w:rPr>
        <w:t>;</w:t>
      </w:r>
    </w:p>
    <w:p w14:paraId="68E0DEF8" w14:textId="77777777" w:rsidR="005D1E90" w:rsidRPr="009A02C8" w:rsidRDefault="00C7339F" w:rsidP="00426D67">
      <w:pPr>
        <w:pStyle w:val="Tekstpodstawowywcity3"/>
        <w:numPr>
          <w:ilvl w:val="0"/>
          <w:numId w:val="90"/>
        </w:numPr>
        <w:tabs>
          <w:tab w:val="num" w:pos="426"/>
        </w:tabs>
        <w:spacing w:after="120" w:line="360" w:lineRule="auto"/>
        <w:ind w:hanging="709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……………………………….. (</w:t>
      </w:r>
      <w:r w:rsidR="00E92295" w:rsidRPr="009A02C8">
        <w:rPr>
          <w:rFonts w:ascii="Arial" w:hAnsi="Arial" w:cs="Arial"/>
          <w:i/>
          <w:sz w:val="24"/>
          <w:szCs w:val="24"/>
        </w:rPr>
        <w:t>pozostałe dokumenty wynikające ze specyfiki działalności gospodarczej – jeżeli dotyczy</w:t>
      </w:r>
      <w:r w:rsidRPr="009A02C8">
        <w:rPr>
          <w:rFonts w:ascii="Arial" w:hAnsi="Arial" w:cs="Arial"/>
          <w:sz w:val="24"/>
          <w:szCs w:val="24"/>
        </w:rPr>
        <w:t>)</w:t>
      </w:r>
      <w:r w:rsidR="0025682E" w:rsidRPr="009A02C8">
        <w:rPr>
          <w:rFonts w:ascii="Arial" w:hAnsi="Arial" w:cs="Arial"/>
          <w:sz w:val="24"/>
          <w:szCs w:val="24"/>
        </w:rPr>
        <w:t>.</w:t>
      </w:r>
    </w:p>
    <w:p w14:paraId="15D6CE80" w14:textId="77777777" w:rsidR="005D3728" w:rsidRPr="009A02C8" w:rsidRDefault="00D0054C" w:rsidP="00426D67">
      <w:pPr>
        <w:pStyle w:val="Tekstpodstawowywcity3"/>
        <w:numPr>
          <w:ilvl w:val="0"/>
          <w:numId w:val="15"/>
        </w:numPr>
        <w:tabs>
          <w:tab w:val="clear" w:pos="3905"/>
          <w:tab w:val="num" w:pos="851"/>
        </w:tabs>
        <w:spacing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 xml:space="preserve">Uczestnik projektu jest zobowiązany gromadzić dokumenty potwierdzające faktyczne prowadzenie działalności gospodarczej oraz bezwzględnie udostępnić je na potrzeby kontroli prowadzonej działalności gospodarczej przez podmioty do tego uprawnione. </w:t>
      </w:r>
    </w:p>
    <w:p w14:paraId="6CBCC862" w14:textId="77777777" w:rsidR="0018665F" w:rsidRPr="009A02C8" w:rsidRDefault="008373C2" w:rsidP="00426D67">
      <w:pPr>
        <w:pStyle w:val="Tekstpodstawowywcity3"/>
        <w:numPr>
          <w:ilvl w:val="0"/>
          <w:numId w:val="15"/>
        </w:numPr>
        <w:tabs>
          <w:tab w:val="num" w:pos="426"/>
        </w:tabs>
        <w:spacing w:after="120" w:line="360" w:lineRule="auto"/>
        <w:ind w:left="284" w:hanging="284"/>
        <w:rPr>
          <w:rFonts w:ascii="Arial" w:hAnsi="Arial" w:cs="Arial"/>
          <w:sz w:val="24"/>
          <w:szCs w:val="24"/>
        </w:rPr>
      </w:pPr>
      <w:r w:rsidRPr="009A02C8">
        <w:rPr>
          <w:rFonts w:ascii="Arial" w:hAnsi="Arial" w:cs="Arial"/>
          <w:sz w:val="24"/>
          <w:szCs w:val="24"/>
        </w:rPr>
        <w:t>Uczestnik projektu nie ma obowiązku gromadzenia ani opisywania dokumentów księgowych w ramach projektu na potwierdzenie poniesienia wydatków rozliczanych stawką jednostkową – gromadzone są wyłącznie te dokumenty</w:t>
      </w:r>
      <w:r w:rsidR="008A3898" w:rsidRPr="009A02C8">
        <w:rPr>
          <w:rFonts w:ascii="Arial" w:hAnsi="Arial" w:cs="Arial"/>
          <w:sz w:val="24"/>
          <w:szCs w:val="24"/>
        </w:rPr>
        <w:t xml:space="preserve"> o który</w:t>
      </w:r>
      <w:r w:rsidRPr="009A02C8">
        <w:rPr>
          <w:rFonts w:ascii="Arial" w:hAnsi="Arial" w:cs="Arial"/>
          <w:sz w:val="24"/>
          <w:szCs w:val="24"/>
        </w:rPr>
        <w:t>ch mowa w ust 3</w:t>
      </w:r>
      <w:r w:rsidR="00E11429">
        <w:rPr>
          <w:rFonts w:ascii="Arial" w:hAnsi="Arial" w:cs="Arial"/>
          <w:sz w:val="24"/>
          <w:szCs w:val="24"/>
        </w:rPr>
        <w:t xml:space="preserve"> i 4</w:t>
      </w:r>
      <w:r w:rsidRPr="009A02C8">
        <w:rPr>
          <w:rFonts w:ascii="Arial" w:hAnsi="Arial" w:cs="Arial"/>
          <w:sz w:val="24"/>
          <w:szCs w:val="24"/>
        </w:rPr>
        <w:t>.</w:t>
      </w:r>
    </w:p>
    <w:p w14:paraId="0597284C" w14:textId="77777777" w:rsidR="00B20AC0" w:rsidRPr="009A02C8" w:rsidRDefault="00B20AC0" w:rsidP="004F3384">
      <w:pPr>
        <w:autoSpaceDE w:val="0"/>
        <w:spacing w:before="120" w:after="120" w:line="360" w:lineRule="auto"/>
        <w:ind w:left="709"/>
        <w:rPr>
          <w:rFonts w:ascii="Arial" w:hAnsi="Arial" w:cs="Arial"/>
        </w:rPr>
      </w:pPr>
    </w:p>
    <w:p w14:paraId="12F19FC3" w14:textId="77777777" w:rsidR="00E11F84" w:rsidRPr="009A02C8" w:rsidRDefault="007B5309" w:rsidP="009A02C8">
      <w:pPr>
        <w:pStyle w:val="Nagwek2"/>
        <w:tabs>
          <w:tab w:val="left" w:pos="709"/>
        </w:tabs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 xml:space="preserve">§ </w:t>
      </w:r>
      <w:r w:rsidR="003D1B8B" w:rsidRPr="009A02C8">
        <w:rPr>
          <w:rFonts w:ascii="Arial" w:hAnsi="Arial" w:cs="Arial"/>
          <w:i w:val="0"/>
          <w:sz w:val="24"/>
          <w:szCs w:val="24"/>
        </w:rPr>
        <w:t>4</w:t>
      </w:r>
    </w:p>
    <w:p w14:paraId="5A8ABF80" w14:textId="77777777" w:rsidR="0018665F" w:rsidRPr="009A02C8" w:rsidRDefault="007B5309" w:rsidP="009A02C8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>Monitoring i kontrola</w:t>
      </w:r>
    </w:p>
    <w:p w14:paraId="17E16C2A" w14:textId="2062CF1F" w:rsidR="0018665F" w:rsidRPr="009A02C8" w:rsidRDefault="00AB3995" w:rsidP="00426D67">
      <w:pPr>
        <w:numPr>
          <w:ilvl w:val="0"/>
          <w:numId w:val="22"/>
        </w:numPr>
        <w:tabs>
          <w:tab w:val="clear" w:pos="795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t>Uczestnik projektu</w:t>
      </w:r>
      <w:r w:rsidRPr="009A02C8" w:rsidDel="008E7E49">
        <w:rPr>
          <w:rFonts w:ascii="Arial" w:hAnsi="Arial" w:cs="Arial"/>
        </w:rPr>
        <w:t xml:space="preserve"> </w:t>
      </w:r>
      <w:r w:rsidR="007B5309" w:rsidRPr="009A02C8">
        <w:rPr>
          <w:rFonts w:ascii="Arial" w:hAnsi="Arial" w:cs="Arial"/>
        </w:rPr>
        <w:t xml:space="preserve">zobowiązany jest poddać się monitoringowi i kontroli uprawnionych organów w zakresie </w:t>
      </w:r>
      <w:r w:rsidR="00D601E5">
        <w:rPr>
          <w:rFonts w:ascii="Arial" w:hAnsi="Arial" w:cs="Arial"/>
        </w:rPr>
        <w:t>faktycznego prowadzenia działalności gospodarczej.</w:t>
      </w:r>
      <w:del w:id="1" w:author="Alicja Kwaśny" w:date="2021-10-11T10:52:00Z">
        <w:r w:rsidR="007B5309" w:rsidRPr="009A02C8" w:rsidDel="00F25A34">
          <w:rPr>
            <w:rFonts w:ascii="Arial" w:hAnsi="Arial" w:cs="Arial"/>
          </w:rPr>
          <w:delText>.</w:delText>
        </w:r>
      </w:del>
      <w:r w:rsidR="007B5309" w:rsidRPr="009A02C8">
        <w:rPr>
          <w:rFonts w:ascii="Arial" w:hAnsi="Arial" w:cs="Arial"/>
        </w:rPr>
        <w:t xml:space="preserve"> </w:t>
      </w:r>
    </w:p>
    <w:p w14:paraId="3DFF58DB" w14:textId="31247018" w:rsidR="0018665F" w:rsidRPr="009A02C8" w:rsidRDefault="00B45413" w:rsidP="00426D67">
      <w:pPr>
        <w:numPr>
          <w:ilvl w:val="0"/>
          <w:numId w:val="22"/>
        </w:numPr>
        <w:tabs>
          <w:tab w:val="clear" w:pos="795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Główny obowiązek monitorowania i kontroli </w:t>
      </w:r>
      <w:r w:rsidR="006A4B6C" w:rsidRPr="009A02C8">
        <w:rPr>
          <w:rFonts w:ascii="Arial" w:hAnsi="Arial" w:cs="Arial"/>
        </w:rPr>
        <w:t xml:space="preserve">w zakresie </w:t>
      </w:r>
      <w:r w:rsidR="00D601E5">
        <w:rPr>
          <w:rFonts w:ascii="Arial" w:hAnsi="Arial" w:cs="Arial"/>
        </w:rPr>
        <w:t xml:space="preserve">faktycznego </w:t>
      </w:r>
      <w:r w:rsidR="006A4B6C" w:rsidRPr="009A02C8">
        <w:rPr>
          <w:rFonts w:ascii="Arial" w:hAnsi="Arial" w:cs="Arial"/>
        </w:rPr>
        <w:t xml:space="preserve">prowadzenia działalności gospodarczej </w:t>
      </w:r>
      <w:r w:rsidRPr="009A02C8">
        <w:rPr>
          <w:rFonts w:ascii="Arial" w:hAnsi="Arial" w:cs="Arial"/>
        </w:rPr>
        <w:t>spoczywa na Beneficjencie</w:t>
      </w:r>
      <w:r w:rsidR="00E45C5B" w:rsidRPr="009A02C8">
        <w:rPr>
          <w:rFonts w:ascii="Arial" w:hAnsi="Arial" w:cs="Arial"/>
        </w:rPr>
        <w:t>.</w:t>
      </w:r>
    </w:p>
    <w:p w14:paraId="08009BFC" w14:textId="77777777" w:rsidR="0018665F" w:rsidRPr="009A02C8" w:rsidRDefault="00AB3995" w:rsidP="00426D67">
      <w:pPr>
        <w:numPr>
          <w:ilvl w:val="0"/>
          <w:numId w:val="22"/>
        </w:numPr>
        <w:tabs>
          <w:tab w:val="clear" w:pos="795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t>Uczestnik projektu</w:t>
      </w:r>
      <w:r w:rsidRPr="009A02C8" w:rsidDel="008E7E49">
        <w:rPr>
          <w:rFonts w:ascii="Arial" w:hAnsi="Arial" w:cs="Arial"/>
        </w:rPr>
        <w:t xml:space="preserve"> </w:t>
      </w:r>
      <w:r w:rsidR="007B5309" w:rsidRPr="009A02C8">
        <w:rPr>
          <w:rFonts w:ascii="Arial" w:hAnsi="Arial" w:cs="Arial"/>
        </w:rPr>
        <w:t>zobowiązany jest niezwłocznie powiadomić Beneficjenta o wszelkich okolicznościach mogących zakłócić lub opóźnić prawidłowe prowadzenie działalności gospodarczej</w:t>
      </w:r>
      <w:r w:rsidR="003D1B8B" w:rsidRPr="009A02C8">
        <w:rPr>
          <w:rFonts w:ascii="Arial" w:hAnsi="Arial" w:cs="Arial"/>
        </w:rPr>
        <w:t>.</w:t>
      </w:r>
      <w:r w:rsidR="007B5309" w:rsidRPr="009A02C8">
        <w:rPr>
          <w:rFonts w:ascii="Arial" w:hAnsi="Arial" w:cs="Arial"/>
        </w:rPr>
        <w:t xml:space="preserve"> </w:t>
      </w:r>
    </w:p>
    <w:p w14:paraId="1A6CBE88" w14:textId="77777777" w:rsidR="00F263D9" w:rsidRPr="009A02C8" w:rsidRDefault="008373C2" w:rsidP="00426D67">
      <w:pPr>
        <w:numPr>
          <w:ilvl w:val="0"/>
          <w:numId w:val="22"/>
        </w:numPr>
        <w:tabs>
          <w:tab w:val="clear" w:pos="795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lastRenderedPageBreak/>
        <w:t>W okresie trwałości wsparcia Beneficjent przeprowadza co najmniej jedną kontrolę każdej dofinansowanej w projekcie działalności gospodarczej w celu potwierdzenia prowadzenia działalności gospodarczej przez wymagany okres wskazany w § 3 ust. 1 niniejszej umowy.</w:t>
      </w:r>
    </w:p>
    <w:p w14:paraId="58D632C8" w14:textId="77777777" w:rsidR="008373C2" w:rsidRPr="009A02C8" w:rsidRDefault="008373C2" w:rsidP="00426D67">
      <w:pPr>
        <w:numPr>
          <w:ilvl w:val="0"/>
          <w:numId w:val="22"/>
        </w:numPr>
        <w:tabs>
          <w:tab w:val="clear" w:pos="795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t>Celem kontroli jest ustalenie, czy dofinansowana działalność gospodarcza jest rzeczywiście prowadzona, a nie sprawdzenie prawidłowości prowadzonej działalności.</w:t>
      </w:r>
    </w:p>
    <w:p w14:paraId="0B9D8DEB" w14:textId="04456CBC" w:rsidR="00ED362E" w:rsidRDefault="008373C2" w:rsidP="00426D67">
      <w:pPr>
        <w:numPr>
          <w:ilvl w:val="0"/>
          <w:numId w:val="22"/>
        </w:numPr>
        <w:tabs>
          <w:tab w:val="clear" w:pos="795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t>Podczas kontroli nie są weryfikowane pojedyncze dokumenty księgowe dotyczące wydatków wskazanych w biznesplanie</w:t>
      </w:r>
      <w:r w:rsidR="00F263D9" w:rsidRPr="009A02C8">
        <w:rPr>
          <w:rFonts w:ascii="Arial" w:hAnsi="Arial" w:cs="Arial"/>
        </w:rPr>
        <w:t xml:space="preserve">, jedynie dokumenty, o których mowa w § 3 </w:t>
      </w:r>
    </w:p>
    <w:p w14:paraId="3CD8B997" w14:textId="62ADCA93" w:rsidR="00B20AC0" w:rsidRPr="003F2920" w:rsidRDefault="00B20AC0" w:rsidP="00426D67">
      <w:pPr>
        <w:numPr>
          <w:ilvl w:val="0"/>
          <w:numId w:val="22"/>
        </w:numPr>
        <w:tabs>
          <w:tab w:val="clear" w:pos="795"/>
        </w:tabs>
        <w:spacing w:before="120" w:after="12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W przypadku wystąpienia opóźnień w przekazywaniu środków finansowanych przez beneficjenta projektu, beneficjent  zobowiązany jest niezwłocznie poinformować uczestnika, w formie pisemnej, o przyczynach opóźnień i nowym terminie przekazaniu środków finansowych</w:t>
      </w:r>
      <w:r w:rsidR="00CE4E21">
        <w:rPr>
          <w:rFonts w:ascii="Arial" w:hAnsi="Arial" w:cs="Arial"/>
        </w:rPr>
        <w:t>.</w:t>
      </w:r>
      <w:r w:rsidR="00426D67">
        <w:rPr>
          <w:rFonts w:ascii="Arial" w:hAnsi="Arial" w:cs="Arial"/>
        </w:rPr>
        <w:t xml:space="preserve"> </w:t>
      </w:r>
      <w:r w:rsidR="00CE4E21">
        <w:rPr>
          <w:rFonts w:ascii="Arial" w:hAnsi="Arial" w:cs="Arial"/>
        </w:rPr>
        <w:t xml:space="preserve">W takiej sytuacji </w:t>
      </w:r>
      <w:r w:rsidRPr="003F2920">
        <w:rPr>
          <w:rFonts w:ascii="Arial" w:hAnsi="Arial" w:cs="Arial"/>
        </w:rPr>
        <w:t>uczestnikowi projektu nie przysługuje prawo domagania się odsetek za opóźnioną płatność.</w:t>
      </w:r>
    </w:p>
    <w:p w14:paraId="61549A6A" w14:textId="77777777" w:rsidR="00324ED4" w:rsidRPr="00B40639" w:rsidRDefault="007B5309" w:rsidP="00426D67">
      <w:pPr>
        <w:pStyle w:val="Akapitzlist"/>
        <w:numPr>
          <w:ilvl w:val="0"/>
          <w:numId w:val="22"/>
        </w:numPr>
        <w:spacing w:before="120" w:after="120" w:line="360" w:lineRule="auto"/>
        <w:ind w:left="284" w:hanging="284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W przypadku </w:t>
      </w:r>
      <w:r w:rsidR="00A25566" w:rsidRPr="00B40639">
        <w:rPr>
          <w:rFonts w:ascii="Arial" w:hAnsi="Arial" w:cs="Arial"/>
        </w:rPr>
        <w:t>zamknięcia</w:t>
      </w:r>
      <w:r w:rsidR="002656EC" w:rsidRPr="00B40639">
        <w:rPr>
          <w:rFonts w:ascii="Arial" w:hAnsi="Arial" w:cs="Arial"/>
        </w:rPr>
        <w:t xml:space="preserve">, </w:t>
      </w:r>
      <w:r w:rsidRPr="00B40639">
        <w:rPr>
          <w:rFonts w:ascii="Arial" w:hAnsi="Arial" w:cs="Arial"/>
        </w:rPr>
        <w:t>likwidacji</w:t>
      </w:r>
      <w:r w:rsidR="002656EC" w:rsidRPr="00B40639">
        <w:rPr>
          <w:rFonts w:ascii="Arial" w:hAnsi="Arial" w:cs="Arial"/>
        </w:rPr>
        <w:t xml:space="preserve"> lub zawieszenia</w:t>
      </w:r>
      <w:r w:rsidRPr="00B40639">
        <w:rPr>
          <w:rFonts w:ascii="Arial" w:hAnsi="Arial" w:cs="Arial"/>
        </w:rPr>
        <w:t xml:space="preserve"> działalności gospodarczej </w:t>
      </w:r>
      <w:r w:rsidR="00182E13" w:rsidRPr="00B40639">
        <w:rPr>
          <w:rFonts w:ascii="Arial" w:hAnsi="Arial" w:cs="Arial"/>
        </w:rPr>
        <w:t xml:space="preserve">prowadzonej przez </w:t>
      </w:r>
      <w:r w:rsidR="00AB3995" w:rsidRPr="00B40639">
        <w:rPr>
          <w:rFonts w:ascii="Arial" w:hAnsi="Arial" w:cs="Arial"/>
        </w:rPr>
        <w:t>Uczestnika projektu</w:t>
      </w:r>
      <w:r w:rsidR="00111542" w:rsidRPr="00B40639">
        <w:rPr>
          <w:rFonts w:ascii="Arial" w:hAnsi="Arial" w:cs="Arial"/>
        </w:rPr>
        <w:t xml:space="preserve"> w okresie, o którym mowa w § 3 ust. 1 </w:t>
      </w:r>
      <w:r w:rsidRPr="00B40639">
        <w:rPr>
          <w:rFonts w:ascii="Arial" w:hAnsi="Arial" w:cs="Arial"/>
        </w:rPr>
        <w:t>jest on zobowiązany do po</w:t>
      </w:r>
      <w:r w:rsidR="00182E13" w:rsidRPr="00B40639">
        <w:rPr>
          <w:rFonts w:ascii="Arial" w:hAnsi="Arial" w:cs="Arial"/>
        </w:rPr>
        <w:t>informowania Beneficjenta o tej okoliczności</w:t>
      </w:r>
      <w:r w:rsidRPr="00B40639">
        <w:rPr>
          <w:rFonts w:ascii="Arial" w:hAnsi="Arial" w:cs="Arial"/>
        </w:rPr>
        <w:t xml:space="preserve"> w terminie </w:t>
      </w:r>
      <w:r w:rsidR="00182E13" w:rsidRPr="00B40639">
        <w:rPr>
          <w:rFonts w:ascii="Arial" w:hAnsi="Arial" w:cs="Arial"/>
        </w:rPr>
        <w:t>7 dni kalendarzowych od dnia jej</w:t>
      </w:r>
      <w:r w:rsidRPr="00B40639">
        <w:rPr>
          <w:rFonts w:ascii="Arial" w:hAnsi="Arial" w:cs="Arial"/>
        </w:rPr>
        <w:t xml:space="preserve"> wystąpienia.</w:t>
      </w:r>
    </w:p>
    <w:p w14:paraId="05B4B611" w14:textId="77777777" w:rsidR="00E11F84" w:rsidRPr="009A02C8" w:rsidRDefault="00956864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 xml:space="preserve">§ </w:t>
      </w:r>
      <w:r w:rsidR="000F07F4" w:rsidRPr="009A02C8">
        <w:rPr>
          <w:rFonts w:ascii="Arial" w:hAnsi="Arial" w:cs="Arial"/>
          <w:i w:val="0"/>
          <w:sz w:val="24"/>
          <w:szCs w:val="24"/>
        </w:rPr>
        <w:t>5</w:t>
      </w:r>
    </w:p>
    <w:p w14:paraId="00B970B0" w14:textId="77777777" w:rsidR="0035320A" w:rsidRPr="009A02C8" w:rsidRDefault="00956864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 xml:space="preserve"> Pomoc publiczna</w:t>
      </w:r>
    </w:p>
    <w:p w14:paraId="6524C07D" w14:textId="77777777" w:rsidR="00324ED4" w:rsidRPr="009A02C8" w:rsidRDefault="00E92295" w:rsidP="00426D67">
      <w:pPr>
        <w:numPr>
          <w:ilvl w:val="0"/>
          <w:numId w:val="60"/>
        </w:numPr>
        <w:tabs>
          <w:tab w:val="left" w:pos="284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Style w:val="Uwydatnienie"/>
          <w:rFonts w:ascii="Arial" w:hAnsi="Arial" w:cs="Arial"/>
          <w:i w:val="0"/>
        </w:rPr>
        <w:t>Pomoc, o której mowa w § 2, stanowi pomoc</w:t>
      </w:r>
      <w:r w:rsidRPr="009A02C8">
        <w:rPr>
          <w:rStyle w:val="Uwydatnienie"/>
          <w:rFonts w:ascii="Arial" w:hAnsi="Arial" w:cs="Arial"/>
          <w:b/>
          <w:i w:val="0"/>
        </w:rPr>
        <w:t xml:space="preserve"> </w:t>
      </w:r>
      <w:r w:rsidRPr="009A02C8">
        <w:rPr>
          <w:rStyle w:val="Uwydatnienie"/>
          <w:rFonts w:ascii="Arial" w:hAnsi="Arial" w:cs="Arial"/>
        </w:rPr>
        <w:t xml:space="preserve">de </w:t>
      </w:r>
      <w:proofErr w:type="spellStart"/>
      <w:r w:rsidRPr="009A02C8">
        <w:rPr>
          <w:rStyle w:val="Uwydatnienie"/>
          <w:rFonts w:ascii="Arial" w:hAnsi="Arial" w:cs="Arial"/>
        </w:rPr>
        <w:t>minimis</w:t>
      </w:r>
      <w:proofErr w:type="spellEnd"/>
      <w:r w:rsidRPr="009A02C8">
        <w:rPr>
          <w:rStyle w:val="Uwydatnienie"/>
          <w:rFonts w:ascii="Arial" w:hAnsi="Arial" w:cs="Arial"/>
          <w:i w:val="0"/>
        </w:rPr>
        <w:t xml:space="preserve"> i </w:t>
      </w:r>
      <w:r w:rsidRPr="009A02C8">
        <w:rPr>
          <w:rFonts w:ascii="Arial" w:hAnsi="Arial" w:cs="Arial"/>
        </w:rPr>
        <w:t xml:space="preserve">jest udzielana na podstawie  Rozporządzenia Komisji (UE) nr 1407/2013 z dnia 18 grudnia 2013 roku w sprawie stosowania art. 107 i 108 Traktatu o funkcjonowaniu Unii Europejskiej do pomocy de </w:t>
      </w:r>
      <w:proofErr w:type="spellStart"/>
      <w:r w:rsidRPr="009A02C8">
        <w:rPr>
          <w:rFonts w:ascii="Arial" w:hAnsi="Arial" w:cs="Arial"/>
        </w:rPr>
        <w:t>minimis</w:t>
      </w:r>
      <w:proofErr w:type="spellEnd"/>
      <w:r w:rsidRPr="009A02C8">
        <w:rPr>
          <w:rFonts w:ascii="Arial" w:hAnsi="Arial" w:cs="Arial"/>
        </w:rPr>
        <w:t>.</w:t>
      </w:r>
    </w:p>
    <w:p w14:paraId="4DF97039" w14:textId="77777777" w:rsidR="00324ED4" w:rsidRPr="009A02C8" w:rsidRDefault="00E92295" w:rsidP="00426D67">
      <w:pPr>
        <w:numPr>
          <w:ilvl w:val="0"/>
          <w:numId w:val="60"/>
        </w:numPr>
        <w:tabs>
          <w:tab w:val="left" w:pos="284"/>
        </w:tabs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W przypadku stwierdzenia, iż nie zostały dotrzymane warunki udzielania pomocy                                 Uczestnik projektu zobowiązuje się do zwrotu całości lub części przyznanej pomocy wraz  z odsetkami naliczanymi jak dla zaległości podatkowych od dnia udzielenia pomocy, na zasadach i w terminie określonym w § 7. </w:t>
      </w:r>
    </w:p>
    <w:p w14:paraId="755326D3" w14:textId="13A4343C" w:rsidR="0035320A" w:rsidRPr="009A02C8" w:rsidRDefault="00380655" w:rsidP="00426D67">
      <w:pPr>
        <w:numPr>
          <w:ilvl w:val="0"/>
          <w:numId w:val="60"/>
        </w:numPr>
        <w:tabs>
          <w:tab w:val="left" w:pos="284"/>
        </w:tabs>
        <w:spacing w:before="120" w:after="120" w:line="360" w:lineRule="auto"/>
        <w:ind w:left="284" w:hanging="273"/>
        <w:rPr>
          <w:rFonts w:ascii="Arial" w:hAnsi="Arial" w:cs="Arial"/>
        </w:rPr>
      </w:pPr>
      <w:r w:rsidRPr="00380655">
        <w:rPr>
          <w:rFonts w:ascii="Arial" w:hAnsi="Arial" w:cs="Arial"/>
        </w:rPr>
        <w:t>Beneficjent</w:t>
      </w:r>
      <w:r>
        <w:rPr>
          <w:rFonts w:ascii="Arial" w:hAnsi="Arial" w:cs="Arial"/>
        </w:rPr>
        <w:t xml:space="preserve"> </w:t>
      </w:r>
      <w:r w:rsidRPr="00380655">
        <w:rPr>
          <w:rFonts w:ascii="Arial" w:hAnsi="Arial" w:cs="Arial"/>
        </w:rPr>
        <w:t xml:space="preserve"> i Uczestnik projektu zobowiązują się do wypełniania wszelkich obowiązków jakie nakładają na nich przepisy prawa unijnego i krajowego w zakresie pomocy publiczne</w:t>
      </w:r>
      <w:r>
        <w:rPr>
          <w:rFonts w:ascii="Arial" w:hAnsi="Arial" w:cs="Arial"/>
        </w:rPr>
        <w:t>j</w:t>
      </w:r>
      <w:r w:rsidR="00E92295" w:rsidRPr="009A02C8">
        <w:rPr>
          <w:rFonts w:ascii="Arial" w:hAnsi="Arial" w:cs="Arial"/>
        </w:rPr>
        <w:t>.</w:t>
      </w:r>
    </w:p>
    <w:p w14:paraId="120570FB" w14:textId="77777777" w:rsidR="0018665F" w:rsidRPr="009A02C8" w:rsidRDefault="00E92295" w:rsidP="00426D67">
      <w:pPr>
        <w:pStyle w:val="Akapitzlist"/>
        <w:numPr>
          <w:ilvl w:val="0"/>
          <w:numId w:val="84"/>
        </w:numPr>
        <w:tabs>
          <w:tab w:val="clear" w:pos="720"/>
          <w:tab w:val="left" w:pos="-142"/>
          <w:tab w:val="left" w:pos="284"/>
          <w:tab w:val="left" w:pos="426"/>
        </w:tabs>
        <w:autoSpaceDE w:val="0"/>
        <w:autoSpaceDN w:val="0"/>
        <w:adjustRightInd w:val="0"/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lastRenderedPageBreak/>
        <w:t>Uczestnik projektu jest zobowiązany do zwrotu kwoty stanowiącej równowartość udzielonej pomocy, co do której Komisja Europejska wydała decyzję o obowiązku zwrotu pomocy, niezwłocznie informuje o tym fakcie Beneficjenta.</w:t>
      </w:r>
    </w:p>
    <w:p w14:paraId="75CBF844" w14:textId="77777777" w:rsidR="0018665F" w:rsidRPr="009A02C8" w:rsidRDefault="00E92295" w:rsidP="00426D67">
      <w:pPr>
        <w:pStyle w:val="Akapitzlist"/>
        <w:numPr>
          <w:ilvl w:val="0"/>
          <w:numId w:val="84"/>
        </w:numPr>
        <w:tabs>
          <w:tab w:val="clear" w:pos="720"/>
          <w:tab w:val="left" w:pos="284"/>
          <w:tab w:val="left" w:pos="426"/>
        </w:tabs>
        <w:autoSpaceDE w:val="0"/>
        <w:autoSpaceDN w:val="0"/>
        <w:adjustRightInd w:val="0"/>
        <w:spacing w:before="120" w:after="120" w:line="360" w:lineRule="auto"/>
        <w:ind w:left="284" w:hanging="284"/>
        <w:rPr>
          <w:rFonts w:ascii="Arial" w:hAnsi="Arial" w:cs="Arial"/>
        </w:rPr>
      </w:pPr>
      <w:r w:rsidRPr="009A02C8">
        <w:rPr>
          <w:rFonts w:ascii="Arial" w:hAnsi="Arial" w:cs="Arial"/>
        </w:rPr>
        <w:t>Do czasu wykonania przez Uczestnika projektu obowiązku, o którym mowa w ust. 4, żadna pomoc publiczna nie może zostać udzielona, a w przypadku jej wcześniejszego udzielenia – wypłacona  Uczestnikowi projektu.</w:t>
      </w:r>
    </w:p>
    <w:p w14:paraId="2D00338D" w14:textId="1AFA2257" w:rsidR="0018665F" w:rsidRPr="009A02C8" w:rsidRDefault="00E92295" w:rsidP="00426D67">
      <w:pPr>
        <w:pStyle w:val="Tekstpodstawowywcity"/>
        <w:numPr>
          <w:ilvl w:val="0"/>
          <w:numId w:val="84"/>
        </w:numPr>
        <w:tabs>
          <w:tab w:val="clear" w:pos="720"/>
          <w:tab w:val="left" w:pos="284"/>
          <w:tab w:val="left" w:pos="426"/>
        </w:tabs>
        <w:spacing w:before="120" w:after="120" w:line="360" w:lineRule="auto"/>
        <w:ind w:left="284" w:hanging="284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t>Uczestnik projektu zobowiązany jest przechowywać dokumentację związaną z otrzymaną pomocą</w:t>
      </w:r>
      <w:r w:rsidR="00681848">
        <w:rPr>
          <w:rFonts w:ascii="Arial" w:hAnsi="Arial" w:cs="Arial"/>
        </w:rPr>
        <w:t xml:space="preserve"> zgodnie z okresem o którym mowa w </w:t>
      </w:r>
      <w:r w:rsidR="00681848" w:rsidRPr="009A02C8">
        <w:rPr>
          <w:rFonts w:ascii="Arial" w:hAnsi="Arial" w:cs="Arial"/>
        </w:rPr>
        <w:t>§</w:t>
      </w:r>
      <w:r w:rsidR="00681848">
        <w:rPr>
          <w:rFonts w:ascii="Arial" w:hAnsi="Arial" w:cs="Arial"/>
        </w:rPr>
        <w:t xml:space="preserve"> 2 ust. 9.  z</w:t>
      </w:r>
      <w:r w:rsidRPr="009A02C8">
        <w:rPr>
          <w:rFonts w:ascii="Arial" w:hAnsi="Arial" w:cs="Arial"/>
        </w:rPr>
        <w:t xml:space="preserve">. </w:t>
      </w:r>
    </w:p>
    <w:p w14:paraId="7BC682F5" w14:textId="77777777" w:rsidR="00BE4DDA" w:rsidRPr="009A02C8" w:rsidRDefault="00BE4DDA" w:rsidP="00B40639">
      <w:pPr>
        <w:pStyle w:val="Nagwek2"/>
        <w:spacing w:before="120" w:after="120" w:line="360" w:lineRule="auto"/>
        <w:jc w:val="left"/>
        <w:rPr>
          <w:rFonts w:ascii="Arial" w:hAnsi="Arial" w:cs="Arial"/>
          <w:i w:val="0"/>
          <w:sz w:val="24"/>
          <w:szCs w:val="24"/>
        </w:rPr>
      </w:pPr>
    </w:p>
    <w:p w14:paraId="099AEFF0" w14:textId="77777777" w:rsidR="00E11F84" w:rsidRPr="009A02C8" w:rsidRDefault="007B5309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 xml:space="preserve">§ </w:t>
      </w:r>
      <w:r w:rsidR="00BE1C29" w:rsidRPr="009A02C8">
        <w:rPr>
          <w:rFonts w:ascii="Arial" w:hAnsi="Arial" w:cs="Arial"/>
          <w:i w:val="0"/>
          <w:sz w:val="24"/>
          <w:szCs w:val="24"/>
        </w:rPr>
        <w:t>6</w:t>
      </w:r>
    </w:p>
    <w:p w14:paraId="17F37247" w14:textId="77777777" w:rsidR="0018665F" w:rsidRPr="009A02C8" w:rsidRDefault="007B5309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 xml:space="preserve"> Zmiana umowy</w:t>
      </w:r>
    </w:p>
    <w:p w14:paraId="7173C816" w14:textId="7DBCA960" w:rsidR="0018665F" w:rsidRPr="009A02C8" w:rsidRDefault="007B5309" w:rsidP="00426D67">
      <w:pPr>
        <w:pStyle w:val="Tekstpodstawowy"/>
        <w:numPr>
          <w:ilvl w:val="0"/>
          <w:numId w:val="9"/>
        </w:numPr>
        <w:tabs>
          <w:tab w:val="clear" w:pos="720"/>
          <w:tab w:val="num" w:pos="284"/>
        </w:tabs>
        <w:spacing w:before="120" w:after="120" w:line="360" w:lineRule="auto"/>
        <w:ind w:left="284" w:hanging="284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t>Wszelkie zmiany Umowy</w:t>
      </w:r>
      <w:r w:rsidR="0071751C" w:rsidRPr="009A02C8">
        <w:rPr>
          <w:rFonts w:ascii="Arial" w:hAnsi="Arial" w:cs="Arial"/>
        </w:rPr>
        <w:t xml:space="preserve"> </w:t>
      </w:r>
      <w:r w:rsidRPr="009A02C8">
        <w:rPr>
          <w:rFonts w:ascii="Arial" w:hAnsi="Arial" w:cs="Arial"/>
        </w:rPr>
        <w:t>wymagają aneksu</w:t>
      </w:r>
      <w:r w:rsidR="00B103C6" w:rsidRPr="009A02C8">
        <w:rPr>
          <w:rFonts w:ascii="Arial" w:hAnsi="Arial" w:cs="Arial"/>
        </w:rPr>
        <w:t xml:space="preserve"> w formie pisemnej, pod rygorem </w:t>
      </w:r>
      <w:r w:rsidRPr="009A02C8">
        <w:rPr>
          <w:rFonts w:ascii="Arial" w:hAnsi="Arial" w:cs="Arial"/>
        </w:rPr>
        <w:t>nieważności</w:t>
      </w:r>
      <w:r w:rsidR="00681848">
        <w:rPr>
          <w:rFonts w:ascii="Arial" w:hAnsi="Arial" w:cs="Arial"/>
        </w:rPr>
        <w:t>.</w:t>
      </w:r>
      <w:del w:id="2" w:author="Alicja Kwaśny" w:date="2021-10-11T10:54:00Z">
        <w:r w:rsidR="002656EC" w:rsidRPr="009A02C8" w:rsidDel="007A1462">
          <w:rPr>
            <w:rFonts w:ascii="Arial" w:hAnsi="Arial" w:cs="Arial"/>
          </w:rPr>
          <w:delText>.</w:delText>
        </w:r>
      </w:del>
    </w:p>
    <w:p w14:paraId="01CFD9F9" w14:textId="77777777" w:rsidR="0018665F" w:rsidRPr="009A02C8" w:rsidRDefault="007B5309" w:rsidP="00426D67">
      <w:pPr>
        <w:pStyle w:val="Tekstpodstawowy"/>
        <w:numPr>
          <w:ilvl w:val="0"/>
          <w:numId w:val="9"/>
        </w:numPr>
        <w:tabs>
          <w:tab w:val="clear" w:pos="720"/>
          <w:tab w:val="num" w:pos="284"/>
        </w:tabs>
        <w:spacing w:before="120" w:after="120" w:line="360" w:lineRule="auto"/>
        <w:ind w:left="284" w:hanging="284"/>
        <w:jc w:val="left"/>
        <w:rPr>
          <w:rFonts w:ascii="Arial" w:hAnsi="Arial" w:cs="Arial"/>
        </w:rPr>
      </w:pPr>
      <w:r w:rsidRPr="009A02C8">
        <w:rPr>
          <w:rFonts w:ascii="Arial" w:hAnsi="Arial" w:cs="Arial"/>
        </w:rPr>
        <w:t xml:space="preserve">Jeżeli wniosek o zmianę Umowy pochodzi od </w:t>
      </w:r>
      <w:r w:rsidR="007B089B" w:rsidRPr="009A02C8">
        <w:rPr>
          <w:rFonts w:ascii="Arial" w:hAnsi="Arial" w:cs="Arial"/>
        </w:rPr>
        <w:t>Uczestnika projektu</w:t>
      </w:r>
      <w:r w:rsidRPr="009A02C8">
        <w:rPr>
          <w:rFonts w:ascii="Arial" w:hAnsi="Arial" w:cs="Arial"/>
        </w:rPr>
        <w:t xml:space="preserve">, musi on przedstawić ten wniosek Beneficjentowi nie później niż w terminie </w:t>
      </w:r>
      <w:r w:rsidR="004D6A7C" w:rsidRPr="009A02C8">
        <w:rPr>
          <w:rFonts w:ascii="Arial" w:hAnsi="Arial" w:cs="Arial"/>
        </w:rPr>
        <w:t>7</w:t>
      </w:r>
      <w:r w:rsidRPr="009A02C8">
        <w:rPr>
          <w:rFonts w:ascii="Arial" w:hAnsi="Arial" w:cs="Arial"/>
        </w:rPr>
        <w:t xml:space="preserve"> dni kalendarzowych przed dniem, w którym zmiana ta powinna wejść w życie. </w:t>
      </w:r>
    </w:p>
    <w:p w14:paraId="1DE9E12D" w14:textId="77777777" w:rsidR="0018665F" w:rsidRPr="009A02C8" w:rsidRDefault="007B5309" w:rsidP="00426D67">
      <w:pPr>
        <w:pStyle w:val="Tekstpodstawowy"/>
        <w:numPr>
          <w:ilvl w:val="0"/>
          <w:numId w:val="9"/>
        </w:numPr>
        <w:tabs>
          <w:tab w:val="clear" w:pos="720"/>
          <w:tab w:val="num" w:pos="284"/>
        </w:tabs>
        <w:spacing w:before="120" w:after="120" w:line="360" w:lineRule="auto"/>
        <w:ind w:left="284" w:hanging="284"/>
        <w:jc w:val="left"/>
        <w:rPr>
          <w:rFonts w:ascii="Arial" w:hAnsi="Arial" w:cs="Arial"/>
          <w:b/>
          <w:bCs/>
        </w:rPr>
      </w:pPr>
      <w:r w:rsidRPr="009A02C8">
        <w:rPr>
          <w:rFonts w:ascii="Arial" w:hAnsi="Arial" w:cs="Arial"/>
        </w:rPr>
        <w:t>Zasada, o której mowa w ust. 2 nie dotyczy sytuacji, gdy niezachowanie terminu, o który</w:t>
      </w:r>
      <w:r w:rsidR="00F9355D" w:rsidRPr="009A02C8">
        <w:rPr>
          <w:rFonts w:ascii="Arial" w:hAnsi="Arial" w:cs="Arial"/>
        </w:rPr>
        <w:t>m</w:t>
      </w:r>
      <w:r w:rsidRPr="009A02C8">
        <w:rPr>
          <w:rFonts w:ascii="Arial" w:hAnsi="Arial" w:cs="Arial"/>
        </w:rPr>
        <w:t xml:space="preserve"> mowa w ust. 2 nastąpi z przyczyn niezależnych od </w:t>
      </w:r>
      <w:r w:rsidR="007B089B" w:rsidRPr="009A02C8">
        <w:rPr>
          <w:rFonts w:ascii="Arial" w:hAnsi="Arial" w:cs="Arial"/>
        </w:rPr>
        <w:t>Uczestnika projektu</w:t>
      </w:r>
      <w:r w:rsidR="007B089B" w:rsidRPr="009A02C8" w:rsidDel="008E7E49">
        <w:rPr>
          <w:rFonts w:ascii="Arial" w:hAnsi="Arial" w:cs="Arial"/>
        </w:rPr>
        <w:t xml:space="preserve"> </w:t>
      </w:r>
      <w:r w:rsidRPr="009A02C8">
        <w:rPr>
          <w:rFonts w:ascii="Arial" w:hAnsi="Arial" w:cs="Arial"/>
        </w:rPr>
        <w:t xml:space="preserve">lub </w:t>
      </w:r>
      <w:r w:rsidR="00F9355D" w:rsidRPr="009A02C8">
        <w:rPr>
          <w:rFonts w:ascii="Arial" w:hAnsi="Arial" w:cs="Arial"/>
        </w:rPr>
        <w:t xml:space="preserve">gdy </w:t>
      </w:r>
      <w:r w:rsidRPr="009A02C8">
        <w:rPr>
          <w:rFonts w:ascii="Arial" w:hAnsi="Arial" w:cs="Arial"/>
        </w:rPr>
        <w:t xml:space="preserve">została </w:t>
      </w:r>
      <w:r w:rsidR="00F9355D" w:rsidRPr="009A02C8">
        <w:rPr>
          <w:rFonts w:ascii="Arial" w:hAnsi="Arial" w:cs="Arial"/>
        </w:rPr>
        <w:t xml:space="preserve">ona </w:t>
      </w:r>
      <w:r w:rsidRPr="009A02C8">
        <w:rPr>
          <w:rFonts w:ascii="Arial" w:hAnsi="Arial" w:cs="Arial"/>
        </w:rPr>
        <w:t>zaakceptowana przez Beneficjenta</w:t>
      </w:r>
      <w:r w:rsidRPr="009A02C8">
        <w:rPr>
          <w:rFonts w:ascii="Arial" w:hAnsi="Arial" w:cs="Arial"/>
          <w:b/>
          <w:bCs/>
        </w:rPr>
        <w:t>.</w:t>
      </w:r>
    </w:p>
    <w:p w14:paraId="5F2AEA80" w14:textId="77777777" w:rsidR="00E11F84" w:rsidRPr="009A02C8" w:rsidRDefault="00766714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 xml:space="preserve">§ </w:t>
      </w:r>
      <w:r w:rsidR="00F553F4" w:rsidRPr="009A02C8">
        <w:rPr>
          <w:rFonts w:ascii="Arial" w:hAnsi="Arial" w:cs="Arial"/>
          <w:i w:val="0"/>
          <w:sz w:val="24"/>
          <w:szCs w:val="24"/>
        </w:rPr>
        <w:t>7</w:t>
      </w:r>
    </w:p>
    <w:p w14:paraId="0C731EDF" w14:textId="77777777" w:rsidR="00BE4DDA" w:rsidRPr="00B40639" w:rsidRDefault="00766714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9A02C8">
        <w:rPr>
          <w:rFonts w:ascii="Arial" w:hAnsi="Arial" w:cs="Arial"/>
          <w:i w:val="0"/>
          <w:sz w:val="24"/>
          <w:szCs w:val="24"/>
        </w:rPr>
        <w:t>Zwrot otrzymanych środków</w:t>
      </w:r>
    </w:p>
    <w:p w14:paraId="326E1BA9" w14:textId="77777777" w:rsidR="00426D67" w:rsidRDefault="003F2920" w:rsidP="00426D67">
      <w:pPr>
        <w:suppressAutoHyphens/>
        <w:spacing w:before="120" w:after="12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20461C" w:rsidRPr="00B40639">
        <w:rPr>
          <w:rFonts w:ascii="Arial" w:hAnsi="Arial" w:cs="Arial"/>
        </w:rPr>
        <w:t>Uczestnik projektu</w:t>
      </w:r>
      <w:r w:rsidR="006747D8" w:rsidRPr="00B40639">
        <w:rPr>
          <w:rFonts w:ascii="Arial" w:hAnsi="Arial" w:cs="Arial"/>
        </w:rPr>
        <w:t xml:space="preserve"> ma obowiązek dokonania zwrotu </w:t>
      </w:r>
      <w:r w:rsidR="005D49FA" w:rsidRPr="00B40639">
        <w:rPr>
          <w:rFonts w:ascii="Arial" w:hAnsi="Arial" w:cs="Arial"/>
        </w:rPr>
        <w:t xml:space="preserve">całości </w:t>
      </w:r>
      <w:r w:rsidR="006747D8" w:rsidRPr="00B40639">
        <w:rPr>
          <w:rFonts w:ascii="Arial" w:hAnsi="Arial" w:cs="Arial"/>
        </w:rPr>
        <w:t xml:space="preserve">otrzymanych środków wraz </w:t>
      </w:r>
      <w:r w:rsidR="00AB5315" w:rsidRPr="00B40639">
        <w:rPr>
          <w:rFonts w:ascii="Arial" w:hAnsi="Arial" w:cs="Arial"/>
        </w:rPr>
        <w:t xml:space="preserve"> </w:t>
      </w:r>
      <w:r w:rsidR="006747D8" w:rsidRPr="00B40639">
        <w:rPr>
          <w:rFonts w:ascii="Arial" w:hAnsi="Arial" w:cs="Arial"/>
        </w:rPr>
        <w:t xml:space="preserve">z należnymi odsetkami naliczonymi jak dla zaległości podatkowych od dnia udzielenia wsparcia do dnia zapłaty, w terminie </w:t>
      </w:r>
      <w:r w:rsidR="003A14BF" w:rsidRPr="00B40639">
        <w:rPr>
          <w:rFonts w:ascii="Arial" w:hAnsi="Arial" w:cs="Arial"/>
        </w:rPr>
        <w:t xml:space="preserve">30 </w:t>
      </w:r>
      <w:r w:rsidR="006747D8" w:rsidRPr="00B40639">
        <w:rPr>
          <w:rFonts w:ascii="Arial" w:hAnsi="Arial" w:cs="Arial"/>
        </w:rPr>
        <w:t xml:space="preserve">dni </w:t>
      </w:r>
      <w:r w:rsidR="001F1345" w:rsidRPr="00B40639">
        <w:rPr>
          <w:rFonts w:ascii="Arial" w:hAnsi="Arial" w:cs="Arial"/>
        </w:rPr>
        <w:t xml:space="preserve">kalendarzowych </w:t>
      </w:r>
      <w:r w:rsidR="006747D8" w:rsidRPr="00B40639">
        <w:rPr>
          <w:rFonts w:ascii="Arial" w:hAnsi="Arial" w:cs="Arial"/>
        </w:rPr>
        <w:t xml:space="preserve">od dnia otrzymania wezwania </w:t>
      </w:r>
      <w:r w:rsidR="001F1345" w:rsidRPr="00B40639">
        <w:rPr>
          <w:rFonts w:ascii="Arial" w:hAnsi="Arial" w:cs="Arial"/>
        </w:rPr>
        <w:t xml:space="preserve">do zwrotu </w:t>
      </w:r>
      <w:r w:rsidR="006812C4" w:rsidRPr="00B40639">
        <w:rPr>
          <w:rFonts w:ascii="Arial" w:hAnsi="Arial" w:cs="Arial"/>
        </w:rPr>
        <w:t xml:space="preserve">od </w:t>
      </w:r>
      <w:r w:rsidR="006747D8" w:rsidRPr="00B40639">
        <w:rPr>
          <w:rFonts w:ascii="Arial" w:hAnsi="Arial" w:cs="Arial"/>
        </w:rPr>
        <w:t>Beneficjenta</w:t>
      </w:r>
      <w:r w:rsidR="00861FBF" w:rsidRPr="00B40639">
        <w:rPr>
          <w:rFonts w:ascii="Arial" w:hAnsi="Arial" w:cs="Arial"/>
        </w:rPr>
        <w:t xml:space="preserve">, </w:t>
      </w:r>
      <w:r w:rsidR="006747D8" w:rsidRPr="00B40639">
        <w:rPr>
          <w:rFonts w:ascii="Arial" w:hAnsi="Arial" w:cs="Arial"/>
        </w:rPr>
        <w:t xml:space="preserve">jeżeli: </w:t>
      </w:r>
    </w:p>
    <w:p w14:paraId="7C103C39" w14:textId="4527F364" w:rsidR="0018665F" w:rsidRPr="00426D67" w:rsidRDefault="003F5109" w:rsidP="00426D67">
      <w:pPr>
        <w:pStyle w:val="Akapitzlist"/>
        <w:numPr>
          <w:ilvl w:val="0"/>
          <w:numId w:val="94"/>
        </w:numPr>
        <w:suppressAutoHyphens/>
        <w:spacing w:before="120" w:after="120" w:line="360" w:lineRule="auto"/>
        <w:rPr>
          <w:rFonts w:ascii="Arial" w:hAnsi="Arial" w:cs="Arial"/>
        </w:rPr>
      </w:pPr>
      <w:r w:rsidRPr="00426D67">
        <w:rPr>
          <w:rFonts w:ascii="Arial" w:hAnsi="Arial" w:cs="Arial"/>
        </w:rPr>
        <w:t xml:space="preserve">prowadził działalność gospodarczą przez okres krótszy niż 12 miesięcy od dnia rozpoczęcia, </w:t>
      </w:r>
      <w:r w:rsidR="00CE64D1" w:rsidRPr="00426D67">
        <w:rPr>
          <w:rFonts w:ascii="Arial" w:hAnsi="Arial" w:cs="Arial"/>
        </w:rPr>
        <w:t>t</w:t>
      </w:r>
      <w:r w:rsidRPr="00426D67">
        <w:rPr>
          <w:rFonts w:ascii="Arial" w:hAnsi="Arial" w:cs="Arial"/>
        </w:rPr>
        <w:t xml:space="preserve">j. dokonał </w:t>
      </w:r>
      <w:r w:rsidR="00CB3D02" w:rsidRPr="00426D67">
        <w:rPr>
          <w:rFonts w:ascii="Arial" w:hAnsi="Arial" w:cs="Arial"/>
        </w:rPr>
        <w:t xml:space="preserve">jej zamknięcia lub likwidacji. </w:t>
      </w:r>
      <w:r w:rsidRPr="00426D67">
        <w:rPr>
          <w:rFonts w:ascii="Arial" w:hAnsi="Arial" w:cs="Arial"/>
        </w:rPr>
        <w:t>Do okresu prowadzenia działalności zalicza</w:t>
      </w:r>
      <w:r w:rsidR="00571CE6" w:rsidRPr="00426D67">
        <w:rPr>
          <w:rFonts w:ascii="Arial" w:hAnsi="Arial" w:cs="Arial"/>
        </w:rPr>
        <w:t xml:space="preserve"> się przerwy w jej prowadzeniu z powodu choroby lub korzystania ze świadczenia rehabilitacyjnego</w:t>
      </w:r>
      <w:r w:rsidR="00956864" w:rsidRPr="00426D67">
        <w:rPr>
          <w:rFonts w:ascii="Arial" w:hAnsi="Arial" w:cs="Arial"/>
        </w:rPr>
        <w:t xml:space="preserve">,   </w:t>
      </w:r>
    </w:p>
    <w:p w14:paraId="15E33EDC" w14:textId="77777777" w:rsidR="00FE302E" w:rsidRPr="00B40639" w:rsidRDefault="00FE302E" w:rsidP="00426D67">
      <w:pPr>
        <w:numPr>
          <w:ilvl w:val="0"/>
          <w:numId w:val="93"/>
        </w:numPr>
        <w:tabs>
          <w:tab w:val="left" w:pos="680"/>
        </w:tabs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lastRenderedPageBreak/>
        <w:t xml:space="preserve">zawiesił prowadzenie działalności gospodarczej w okresie 12 miesięcy prowadzenia działalności gospodarczej, </w:t>
      </w:r>
    </w:p>
    <w:p w14:paraId="49EF43FB" w14:textId="0EDDC29D" w:rsidR="00014FB2" w:rsidRPr="00B40639" w:rsidRDefault="00014FB2" w:rsidP="003F2920">
      <w:pPr>
        <w:numPr>
          <w:ilvl w:val="0"/>
          <w:numId w:val="93"/>
        </w:numPr>
        <w:tabs>
          <w:tab w:val="left" w:pos="680"/>
        </w:tabs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na podstawie kontroli stwierdzony zostanie brak rzeczywistego prowadzenia działalności gospodarczej</w:t>
      </w:r>
      <w:ins w:id="3" w:author="Alicja Kwaśny" w:date="2021-10-11T10:56:00Z">
        <w:r w:rsidR="00084700">
          <w:rPr>
            <w:rFonts w:ascii="Arial" w:hAnsi="Arial" w:cs="Arial"/>
          </w:rPr>
          <w:t>,</w:t>
        </w:r>
      </w:ins>
      <w:del w:id="4" w:author="Alicja Kwaśny" w:date="2021-10-11T10:56:00Z">
        <w:r w:rsidRPr="00B40639" w:rsidDel="00084700">
          <w:rPr>
            <w:rFonts w:ascii="Arial" w:hAnsi="Arial" w:cs="Arial"/>
          </w:rPr>
          <w:delText>;</w:delText>
        </w:r>
      </w:del>
    </w:p>
    <w:p w14:paraId="7B0FC7A7" w14:textId="6C7FBA0E" w:rsidR="00F66C64" w:rsidRDefault="00F66C64" w:rsidP="003F2920">
      <w:pPr>
        <w:numPr>
          <w:ilvl w:val="0"/>
          <w:numId w:val="93"/>
        </w:numPr>
        <w:tabs>
          <w:tab w:val="left" w:pos="680"/>
        </w:tabs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Beneficjent nie uzyskał lub nie był w stanie uzyskać od uczestnika projektu dokumentów wskazanych w § 3 ust. 3 niniejszej umowy</w:t>
      </w:r>
      <w:ins w:id="5" w:author="Alicja Kwaśny" w:date="2021-10-11T10:56:00Z">
        <w:r w:rsidR="00084700">
          <w:rPr>
            <w:rFonts w:ascii="Arial" w:hAnsi="Arial" w:cs="Arial"/>
          </w:rPr>
          <w:t>,</w:t>
        </w:r>
      </w:ins>
      <w:del w:id="6" w:author="Alicja Kwaśny" w:date="2021-10-11T10:56:00Z">
        <w:r w:rsidRPr="00B40639" w:rsidDel="00084700">
          <w:rPr>
            <w:rFonts w:ascii="Arial" w:hAnsi="Arial" w:cs="Arial"/>
          </w:rPr>
          <w:delText>;</w:delText>
        </w:r>
      </w:del>
    </w:p>
    <w:p w14:paraId="2CEE8272" w14:textId="7B118DB0" w:rsidR="00164DBC" w:rsidRPr="00B40639" w:rsidRDefault="00164DBC" w:rsidP="003F2920">
      <w:pPr>
        <w:numPr>
          <w:ilvl w:val="0"/>
          <w:numId w:val="93"/>
        </w:numPr>
        <w:tabs>
          <w:tab w:val="left" w:pos="680"/>
        </w:tabs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9A02C8">
        <w:rPr>
          <w:rFonts w:ascii="Arial" w:hAnsi="Arial" w:cs="Arial"/>
        </w:rPr>
        <w:t>wykorzystał całość lub część przyznanego wsparcia finansowego niezgodnie z przepisami prawa</w:t>
      </w:r>
      <w:r>
        <w:rPr>
          <w:rFonts w:ascii="Arial" w:hAnsi="Arial" w:cs="Arial"/>
        </w:rPr>
        <w:t xml:space="preserve"> oraz postanowieniami regulaminu czy umowy</w:t>
      </w:r>
      <w:r w:rsidRPr="009A02C8">
        <w:rPr>
          <w:rFonts w:ascii="Arial" w:hAnsi="Arial" w:cs="Arial"/>
        </w:rPr>
        <w:t xml:space="preserve">, w tym  przepisami określającymi warunki udzielania pomocy de </w:t>
      </w:r>
      <w:proofErr w:type="spellStart"/>
      <w:r w:rsidRPr="009A02C8">
        <w:rPr>
          <w:rFonts w:ascii="Arial" w:hAnsi="Arial" w:cs="Arial"/>
        </w:rPr>
        <w:t>minimis</w:t>
      </w:r>
      <w:proofErr w:type="spellEnd"/>
      <w:ins w:id="7" w:author="Alicja Kwaśny" w:date="2021-10-11T10:56:00Z">
        <w:r w:rsidR="00084700">
          <w:rPr>
            <w:rFonts w:ascii="Arial" w:hAnsi="Arial" w:cs="Arial"/>
          </w:rPr>
          <w:t>,</w:t>
        </w:r>
      </w:ins>
    </w:p>
    <w:p w14:paraId="276B38D9" w14:textId="77777777" w:rsidR="00FE302E" w:rsidRPr="00B40639" w:rsidRDefault="00FE302E" w:rsidP="003F2920">
      <w:pPr>
        <w:numPr>
          <w:ilvl w:val="0"/>
          <w:numId w:val="93"/>
        </w:numPr>
        <w:suppressAutoHyphens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zmienił formę prawną prowadzonej działalności gospodarczej w okresie 12 miesięcy od dnia jej rozpoczęcia, za wyjątkiem zawiązania spółki cywilnej, jawnej lub partnerskiej przez Uczestników projektu prowadzących indywidualną działalność gospodarczą oraz sytuacji uzyskania uprzedniej zgody Beneficjenta,</w:t>
      </w:r>
    </w:p>
    <w:p w14:paraId="577094F4" w14:textId="0B3E2997" w:rsidR="0018665F" w:rsidRPr="00B40639" w:rsidRDefault="00FE302E" w:rsidP="003F2920">
      <w:pPr>
        <w:numPr>
          <w:ilvl w:val="0"/>
          <w:numId w:val="93"/>
        </w:numPr>
        <w:tabs>
          <w:tab w:val="left" w:pos="680"/>
        </w:tabs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nie wypełnił, bez usprawiedliwienia, zobowiązań wynikających z umowy i po otrzymaniu pisemnego upomnienia nadal ich nie wypełnienia lub nie przedstawił w wyznaczonym przez Beneficjenta terminie stosownych wyjaśnień,</w:t>
      </w:r>
    </w:p>
    <w:p w14:paraId="150F305B" w14:textId="19BA493E" w:rsidR="005555D7" w:rsidRPr="00B40639" w:rsidRDefault="00982329" w:rsidP="003F2920">
      <w:pPr>
        <w:numPr>
          <w:ilvl w:val="0"/>
          <w:numId w:val="93"/>
        </w:numPr>
        <w:tabs>
          <w:tab w:val="left" w:pos="680"/>
        </w:tabs>
        <w:suppressAutoHyphens/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przedstawi</w:t>
      </w:r>
      <w:r w:rsidR="002F27FB" w:rsidRPr="00B40639">
        <w:rPr>
          <w:rFonts w:ascii="Arial" w:hAnsi="Arial" w:cs="Arial"/>
        </w:rPr>
        <w:t>ł</w:t>
      </w:r>
      <w:r w:rsidRPr="00B40639">
        <w:rPr>
          <w:rFonts w:ascii="Arial" w:hAnsi="Arial" w:cs="Arial"/>
        </w:rPr>
        <w:t xml:space="preserve"> fałszywe lub niepełne oświadczenia w celu uzyskania wsparcia finansowego</w:t>
      </w:r>
      <w:r w:rsidR="004932A8" w:rsidRPr="00B40639">
        <w:rPr>
          <w:rFonts w:ascii="Arial" w:hAnsi="Arial" w:cs="Arial"/>
        </w:rPr>
        <w:t>, jeśli o</w:t>
      </w:r>
      <w:r w:rsidR="00DD4BB1" w:rsidRPr="00B40639">
        <w:rPr>
          <w:rFonts w:ascii="Arial" w:hAnsi="Arial" w:cs="Arial"/>
        </w:rPr>
        <w:t>świadczenia te mają wpływ na prawidłowe wydatkowanie całości otrzymanego wsparcia</w:t>
      </w:r>
      <w:del w:id="8" w:author="Alicja Kwaśny" w:date="2021-10-11T10:56:00Z">
        <w:r w:rsidR="005555D7" w:rsidRPr="00B40639" w:rsidDel="00084700">
          <w:rPr>
            <w:rFonts w:ascii="Arial" w:hAnsi="Arial" w:cs="Arial"/>
          </w:rPr>
          <w:delText>,</w:delText>
        </w:r>
      </w:del>
      <w:ins w:id="9" w:author="Alicja Kwaśny" w:date="2021-10-11T10:57:00Z">
        <w:r w:rsidR="00084700">
          <w:rPr>
            <w:rFonts w:ascii="Arial" w:hAnsi="Arial" w:cs="Arial"/>
          </w:rPr>
          <w:t>.</w:t>
        </w:r>
      </w:ins>
    </w:p>
    <w:p w14:paraId="6DB631B6" w14:textId="77777777" w:rsidR="000C1159" w:rsidRPr="00B40639" w:rsidRDefault="000C1159" w:rsidP="00B40639">
      <w:pPr>
        <w:numPr>
          <w:ilvl w:val="0"/>
          <w:numId w:val="57"/>
        </w:numPr>
        <w:suppressAutoHyphens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Zwrot środków wraz z odsetkami nastąpi na wskazany w wezwaniu rachunek bankowy Beneficjenta. </w:t>
      </w:r>
    </w:p>
    <w:p w14:paraId="019E1114" w14:textId="77777777" w:rsidR="004932A8" w:rsidRPr="00B40639" w:rsidRDefault="004932A8" w:rsidP="00B40639">
      <w:pPr>
        <w:numPr>
          <w:ilvl w:val="0"/>
          <w:numId w:val="57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W przypadku gdy Uczestnik projektu</w:t>
      </w:r>
      <w:r w:rsidRPr="00B40639" w:rsidDel="008E7E49">
        <w:rPr>
          <w:rFonts w:ascii="Arial" w:hAnsi="Arial" w:cs="Arial"/>
        </w:rPr>
        <w:t xml:space="preserve"> </w:t>
      </w:r>
      <w:r w:rsidRPr="00B40639">
        <w:rPr>
          <w:rFonts w:ascii="Arial" w:hAnsi="Arial" w:cs="Arial"/>
        </w:rPr>
        <w:t xml:space="preserve">nie dokonał w wyznaczonym terminie zwrotu środków, o którym mowa w ust. </w:t>
      </w:r>
      <w:r w:rsidR="00500416" w:rsidRPr="00B40639">
        <w:rPr>
          <w:rFonts w:ascii="Arial" w:hAnsi="Arial" w:cs="Arial"/>
        </w:rPr>
        <w:t>1</w:t>
      </w:r>
      <w:r w:rsidRPr="00B40639">
        <w:rPr>
          <w:rFonts w:ascii="Arial" w:hAnsi="Arial" w:cs="Arial"/>
        </w:rPr>
        <w:t xml:space="preserve">, Beneficjent podejmie czynności zmierzające do odzyskania należnych środków finansowych, z wykorzystaniem dostępnych środków prawnych, w szczególności zabezpieczenia, o którym mowa w § 2 ust. </w:t>
      </w:r>
      <w:r w:rsidR="00390E48" w:rsidRPr="00B40639">
        <w:rPr>
          <w:rFonts w:ascii="Arial" w:hAnsi="Arial" w:cs="Arial"/>
        </w:rPr>
        <w:t>5</w:t>
      </w:r>
      <w:r w:rsidRPr="00B40639">
        <w:rPr>
          <w:rFonts w:ascii="Arial" w:hAnsi="Arial" w:cs="Arial"/>
        </w:rPr>
        <w:t>. Koszty czynności zmierzających do odzyskania nieprawidłowo wykorzystanego wsparcia finansowego obciążają Uczestnika projektu.</w:t>
      </w:r>
    </w:p>
    <w:p w14:paraId="2801DD58" w14:textId="77777777" w:rsidR="0018665F" w:rsidRPr="00B40639" w:rsidRDefault="004932A8" w:rsidP="00B40639">
      <w:pPr>
        <w:numPr>
          <w:ilvl w:val="0"/>
          <w:numId w:val="57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lastRenderedPageBreak/>
        <w:t xml:space="preserve">O czynnościach podjętych w związku z sytuacją, o której mowa w ust. </w:t>
      </w:r>
      <w:r w:rsidR="00B40914" w:rsidRPr="00B40639">
        <w:rPr>
          <w:rFonts w:ascii="Arial" w:hAnsi="Arial" w:cs="Arial"/>
        </w:rPr>
        <w:t>3</w:t>
      </w:r>
      <w:r w:rsidRPr="00B40639">
        <w:rPr>
          <w:rFonts w:ascii="Arial" w:hAnsi="Arial" w:cs="Arial"/>
        </w:rPr>
        <w:t>, Beneficjent informuje Instytucję Pośredniczącą  w ciągu 14 dni kalendarzowych od dnia podjęcia tych czynności.</w:t>
      </w:r>
    </w:p>
    <w:p w14:paraId="6A9551D5" w14:textId="7C635EDF" w:rsidR="0025682E" w:rsidRPr="00B40639" w:rsidRDefault="0025682E" w:rsidP="00B40639">
      <w:pPr>
        <w:numPr>
          <w:ilvl w:val="0"/>
          <w:numId w:val="57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W przypadku ustanowienia zarządcy sukcesyjnego, który zarządza przedsiębiorstwem w przypadku śmierci przedsiębiorcy w okresie, o którym mowa w § 3 ust. 1, nie jest wymagany zwrot wsparcia finansowego otrzymanego na rozpoczęcie działalności gospodarczej</w:t>
      </w:r>
      <w:r w:rsidR="00681848">
        <w:rPr>
          <w:rFonts w:ascii="Arial" w:hAnsi="Arial" w:cs="Arial"/>
        </w:rPr>
        <w:t xml:space="preserve"> </w:t>
      </w:r>
      <w:r w:rsidR="00681848" w:rsidRPr="00681848">
        <w:rPr>
          <w:rFonts w:ascii="Arial" w:hAnsi="Arial" w:cs="Arial"/>
        </w:rPr>
        <w:t xml:space="preserve">pod warunkiem przekazania informacji do Beneficjenta kto jest tym zarządcą.  </w:t>
      </w:r>
    </w:p>
    <w:p w14:paraId="7D714E0D" w14:textId="6ACE4338" w:rsidR="00E11F84" w:rsidRPr="00B40639" w:rsidRDefault="007B5309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B40639">
        <w:rPr>
          <w:rFonts w:ascii="Arial" w:hAnsi="Arial" w:cs="Arial"/>
          <w:i w:val="0"/>
          <w:sz w:val="24"/>
          <w:szCs w:val="24"/>
        </w:rPr>
        <w:t xml:space="preserve">§ </w:t>
      </w:r>
      <w:r w:rsidR="00D34EFB">
        <w:rPr>
          <w:rFonts w:ascii="Arial" w:hAnsi="Arial" w:cs="Arial"/>
          <w:i w:val="0"/>
          <w:sz w:val="24"/>
          <w:szCs w:val="24"/>
        </w:rPr>
        <w:t>8</w:t>
      </w:r>
    </w:p>
    <w:p w14:paraId="7ECC4001" w14:textId="77777777" w:rsidR="0018665F" w:rsidRPr="00B40639" w:rsidRDefault="007B5309" w:rsidP="00B4063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B40639">
        <w:rPr>
          <w:rFonts w:ascii="Arial" w:hAnsi="Arial" w:cs="Arial"/>
          <w:i w:val="0"/>
          <w:sz w:val="24"/>
          <w:szCs w:val="24"/>
        </w:rPr>
        <w:t>Rozwiązanie umowy</w:t>
      </w:r>
    </w:p>
    <w:p w14:paraId="7CC06D28" w14:textId="77777777" w:rsidR="0018665F" w:rsidRPr="00B40639" w:rsidRDefault="0020461C" w:rsidP="00B40639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Uczestnik projektu</w:t>
      </w:r>
      <w:r w:rsidRPr="00B40639" w:rsidDel="008E7E49">
        <w:rPr>
          <w:rFonts w:ascii="Arial" w:hAnsi="Arial" w:cs="Arial"/>
        </w:rPr>
        <w:t xml:space="preserve"> </w:t>
      </w:r>
      <w:r w:rsidR="00F25A58" w:rsidRPr="00B40639">
        <w:rPr>
          <w:rFonts w:ascii="Arial" w:hAnsi="Arial" w:cs="Arial"/>
        </w:rPr>
        <w:t>może rozwiązać U</w:t>
      </w:r>
      <w:r w:rsidR="007B5309" w:rsidRPr="00B40639">
        <w:rPr>
          <w:rFonts w:ascii="Arial" w:hAnsi="Arial" w:cs="Arial"/>
        </w:rPr>
        <w:t>mowę bez wypowiedzenia w każdym</w:t>
      </w:r>
      <w:r w:rsidRPr="00B40639">
        <w:rPr>
          <w:rFonts w:ascii="Arial" w:hAnsi="Arial" w:cs="Arial"/>
        </w:rPr>
        <w:t xml:space="preserve"> </w:t>
      </w:r>
      <w:r w:rsidR="007B5309" w:rsidRPr="00B40639">
        <w:rPr>
          <w:rFonts w:ascii="Arial" w:hAnsi="Arial" w:cs="Arial"/>
        </w:rPr>
        <w:t>momencie, z zastrzeżeniem ust. 3.</w:t>
      </w:r>
    </w:p>
    <w:p w14:paraId="7D288F0A" w14:textId="77777777" w:rsidR="0018665F" w:rsidRPr="00B40639" w:rsidRDefault="00F25A58" w:rsidP="00287B59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Beneficjent </w:t>
      </w:r>
      <w:r w:rsidR="00770AF4" w:rsidRPr="00B40639">
        <w:rPr>
          <w:rFonts w:ascii="Arial" w:hAnsi="Arial" w:cs="Arial"/>
        </w:rPr>
        <w:t xml:space="preserve">rozwiązuje </w:t>
      </w:r>
      <w:r w:rsidR="004932A8" w:rsidRPr="00B40639">
        <w:rPr>
          <w:rFonts w:ascii="Arial" w:hAnsi="Arial" w:cs="Arial"/>
        </w:rPr>
        <w:t>u</w:t>
      </w:r>
      <w:r w:rsidR="007B5309" w:rsidRPr="00B40639">
        <w:rPr>
          <w:rFonts w:ascii="Arial" w:hAnsi="Arial" w:cs="Arial"/>
        </w:rPr>
        <w:t>mowę ze skutkiem natychmiastowym i bez wypłaty jakichkolwiek odszkodowań</w:t>
      </w:r>
      <w:r w:rsidR="00111542" w:rsidRPr="00B40639">
        <w:rPr>
          <w:rFonts w:ascii="Arial" w:hAnsi="Arial" w:cs="Arial"/>
        </w:rPr>
        <w:t xml:space="preserve"> </w:t>
      </w:r>
      <w:r w:rsidR="007B5309" w:rsidRPr="00B40639">
        <w:rPr>
          <w:rFonts w:ascii="Arial" w:hAnsi="Arial" w:cs="Arial"/>
        </w:rPr>
        <w:t xml:space="preserve">gdy </w:t>
      </w:r>
      <w:r w:rsidR="0020461C" w:rsidRPr="00B40639">
        <w:rPr>
          <w:rFonts w:ascii="Arial" w:hAnsi="Arial" w:cs="Arial"/>
        </w:rPr>
        <w:t>Uczestnik projektu</w:t>
      </w:r>
      <w:r w:rsidR="007B5309" w:rsidRPr="00B40639">
        <w:rPr>
          <w:rFonts w:ascii="Arial" w:hAnsi="Arial" w:cs="Arial"/>
        </w:rPr>
        <w:t>:</w:t>
      </w:r>
    </w:p>
    <w:p w14:paraId="0658F7F8" w14:textId="0AFBE079" w:rsidR="00D73B0F" w:rsidRDefault="007B5309" w:rsidP="00287B59">
      <w:pPr>
        <w:numPr>
          <w:ilvl w:val="0"/>
          <w:numId w:val="58"/>
        </w:numPr>
        <w:spacing w:before="120" w:after="120" w:line="360" w:lineRule="auto"/>
        <w:ind w:left="1276" w:hanging="425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nie wypełni, bez usprawiedliwienia, zobowiązań </w:t>
      </w:r>
      <w:r w:rsidR="00612E52" w:rsidRPr="00B40639">
        <w:rPr>
          <w:rFonts w:ascii="Arial" w:hAnsi="Arial" w:cs="Arial"/>
        </w:rPr>
        <w:t>wynikających z umowy</w:t>
      </w:r>
      <w:r w:rsidR="006A192A" w:rsidRPr="00B40639">
        <w:rPr>
          <w:rFonts w:ascii="Arial" w:hAnsi="Arial" w:cs="Arial"/>
        </w:rPr>
        <w:t xml:space="preserve"> </w:t>
      </w:r>
      <w:r w:rsidRPr="00B40639">
        <w:rPr>
          <w:rFonts w:ascii="Arial" w:hAnsi="Arial" w:cs="Arial"/>
        </w:rPr>
        <w:t>i po otrzymaniu pisemnego upomnienia nadal ich nie wypełnienia lub nie przed</w:t>
      </w:r>
      <w:r w:rsidR="00F25A58" w:rsidRPr="00B40639">
        <w:rPr>
          <w:rFonts w:ascii="Arial" w:hAnsi="Arial" w:cs="Arial"/>
        </w:rPr>
        <w:t>stawi w wyznaczonym przez Beneficjenta</w:t>
      </w:r>
      <w:r w:rsidRPr="00B40639">
        <w:rPr>
          <w:rFonts w:ascii="Arial" w:hAnsi="Arial" w:cs="Arial"/>
        </w:rPr>
        <w:t xml:space="preserve"> </w:t>
      </w:r>
      <w:r w:rsidR="00F25A58" w:rsidRPr="00B40639">
        <w:rPr>
          <w:rFonts w:ascii="Arial" w:hAnsi="Arial" w:cs="Arial"/>
        </w:rPr>
        <w:t>terminie</w:t>
      </w:r>
      <w:r w:rsidRPr="00B40639">
        <w:rPr>
          <w:rFonts w:ascii="Arial" w:hAnsi="Arial" w:cs="Arial"/>
        </w:rPr>
        <w:t xml:space="preserve"> stosownych wyjaśnień</w:t>
      </w:r>
      <w:ins w:id="10" w:author="Alicja Kwaśny" w:date="2021-10-11T10:59:00Z">
        <w:r w:rsidR="005C5BA1">
          <w:rPr>
            <w:rFonts w:ascii="Arial" w:hAnsi="Arial" w:cs="Arial"/>
          </w:rPr>
          <w:t>,</w:t>
        </w:r>
      </w:ins>
      <w:del w:id="11" w:author="Alicja Kwaśny" w:date="2021-10-11T10:59:00Z">
        <w:r w:rsidRPr="00B40639" w:rsidDel="005C5BA1">
          <w:rPr>
            <w:rFonts w:ascii="Arial" w:hAnsi="Arial" w:cs="Arial"/>
          </w:rPr>
          <w:delText>;</w:delText>
        </w:r>
      </w:del>
      <w:r w:rsidR="00D73B0F">
        <w:rPr>
          <w:rFonts w:ascii="Arial" w:hAnsi="Arial" w:cs="Arial"/>
        </w:rPr>
        <w:t xml:space="preserve"> </w:t>
      </w:r>
    </w:p>
    <w:p w14:paraId="1804680C" w14:textId="7BDF3AD3" w:rsidR="00A90532" w:rsidRPr="00B40639" w:rsidRDefault="00D73B0F" w:rsidP="00287B59">
      <w:pPr>
        <w:numPr>
          <w:ilvl w:val="0"/>
          <w:numId w:val="58"/>
        </w:numPr>
        <w:spacing w:before="120" w:after="120" w:line="360" w:lineRule="auto"/>
        <w:ind w:left="1276" w:hanging="425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D73B0F">
        <w:rPr>
          <w:rFonts w:ascii="Arial" w:hAnsi="Arial" w:cs="Arial"/>
        </w:rPr>
        <w:t>ie zostaną spełnione warunki zawarte w § 4 ust. 2 dotyczące części wydatkowanych środków, tj. nie rozliczy środków wydatkowanych w ramach wsparcia pomostowego</w:t>
      </w:r>
      <w:ins w:id="12" w:author="Alicja Kwaśny" w:date="2021-10-11T10:59:00Z">
        <w:r w:rsidR="005C5BA1">
          <w:rPr>
            <w:rFonts w:ascii="Arial" w:hAnsi="Arial" w:cs="Arial"/>
          </w:rPr>
          <w:t>,</w:t>
        </w:r>
      </w:ins>
    </w:p>
    <w:p w14:paraId="7C18601C" w14:textId="3DE0ABAF" w:rsidR="0018665F" w:rsidRPr="00B40639" w:rsidRDefault="00C90D7F" w:rsidP="00287B59">
      <w:pPr>
        <w:numPr>
          <w:ilvl w:val="0"/>
          <w:numId w:val="58"/>
        </w:numPr>
        <w:spacing w:before="120" w:after="120" w:line="360" w:lineRule="auto"/>
        <w:ind w:left="1276" w:hanging="425"/>
        <w:rPr>
          <w:rFonts w:ascii="Arial" w:hAnsi="Arial" w:cs="Arial"/>
        </w:rPr>
      </w:pPr>
      <w:r w:rsidRPr="00B40639">
        <w:rPr>
          <w:rFonts w:ascii="Arial" w:hAnsi="Arial" w:cs="Arial"/>
        </w:rPr>
        <w:t>prowadził działalność gospodarczą przez okres krótszy niż 12 miesięcy od dnia rozpoczęcia,</w:t>
      </w:r>
      <w:r w:rsidR="009C4A59" w:rsidRPr="00B40639">
        <w:rPr>
          <w:rFonts w:ascii="Arial" w:hAnsi="Arial" w:cs="Arial"/>
        </w:rPr>
        <w:t xml:space="preserve"> </w:t>
      </w:r>
      <w:r w:rsidR="00803B10" w:rsidRPr="00B40639">
        <w:rPr>
          <w:rFonts w:ascii="Arial" w:hAnsi="Arial" w:cs="Arial"/>
        </w:rPr>
        <w:t>w tym dokona</w:t>
      </w:r>
      <w:r w:rsidR="009C4A59" w:rsidRPr="00B40639">
        <w:rPr>
          <w:rFonts w:ascii="Arial" w:hAnsi="Arial" w:cs="Arial"/>
        </w:rPr>
        <w:t xml:space="preserve"> jej likwidacji lub zawieszenia. </w:t>
      </w:r>
      <w:r w:rsidRPr="00B40639">
        <w:rPr>
          <w:rFonts w:ascii="Arial" w:hAnsi="Arial" w:cs="Arial"/>
        </w:rPr>
        <w:t>Do okresu prowadzenia działalności zalicza się przerwy w jej prowadzeniu z powodu choroby lub korzystania ze świadczenia rehabilitacyjnego</w:t>
      </w:r>
      <w:ins w:id="13" w:author="Alicja Kwaśny" w:date="2021-10-11T10:59:00Z">
        <w:r w:rsidR="005C5BA1">
          <w:rPr>
            <w:rFonts w:ascii="Arial" w:hAnsi="Arial" w:cs="Arial"/>
          </w:rPr>
          <w:t>,</w:t>
        </w:r>
      </w:ins>
      <w:bookmarkStart w:id="14" w:name="_GoBack"/>
      <w:bookmarkEnd w:id="14"/>
      <w:del w:id="15" w:author="Alicja Kwaśny" w:date="2021-10-11T10:59:00Z">
        <w:r w:rsidR="002F27FB" w:rsidRPr="00B40639" w:rsidDel="005C5BA1">
          <w:rPr>
            <w:rFonts w:ascii="Arial" w:hAnsi="Arial" w:cs="Arial"/>
          </w:rPr>
          <w:delText>.</w:delText>
        </w:r>
      </w:del>
    </w:p>
    <w:p w14:paraId="4E2C0483" w14:textId="77777777" w:rsidR="00751DF8" w:rsidRPr="00B40639" w:rsidRDefault="007B5309" w:rsidP="00287B59">
      <w:pPr>
        <w:numPr>
          <w:ilvl w:val="0"/>
          <w:numId w:val="58"/>
        </w:numPr>
        <w:spacing w:before="120" w:after="120" w:line="360" w:lineRule="auto"/>
        <w:ind w:left="1276" w:hanging="425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przedstawi fałszywe </w:t>
      </w:r>
      <w:r w:rsidR="00F25A58" w:rsidRPr="00B40639">
        <w:rPr>
          <w:rFonts w:ascii="Arial" w:hAnsi="Arial" w:cs="Arial"/>
        </w:rPr>
        <w:t>i/</w:t>
      </w:r>
      <w:r w:rsidRPr="00B40639">
        <w:rPr>
          <w:rFonts w:ascii="Arial" w:hAnsi="Arial" w:cs="Arial"/>
        </w:rPr>
        <w:t xml:space="preserve">lub niepełne oświadczenia w celu uzyskania </w:t>
      </w:r>
      <w:r w:rsidR="005E0058" w:rsidRPr="00B40639">
        <w:rPr>
          <w:rFonts w:ascii="Arial" w:hAnsi="Arial" w:cs="Arial"/>
        </w:rPr>
        <w:t>wsparcia finansowego</w:t>
      </w:r>
      <w:r w:rsidR="004932A8" w:rsidRPr="00B40639">
        <w:rPr>
          <w:rFonts w:ascii="Arial" w:hAnsi="Arial" w:cs="Arial"/>
        </w:rPr>
        <w:t>, jeśli oświadczenia te mają wpływ na prawidłowe wydatkowan</w:t>
      </w:r>
      <w:r w:rsidR="008E108A" w:rsidRPr="00B40639">
        <w:rPr>
          <w:rFonts w:ascii="Arial" w:hAnsi="Arial" w:cs="Arial"/>
        </w:rPr>
        <w:t>ie otrzymanego wsparcia</w:t>
      </w:r>
      <w:r w:rsidR="002B3CB3" w:rsidRPr="00B40639">
        <w:rPr>
          <w:rFonts w:ascii="Arial" w:hAnsi="Arial" w:cs="Arial"/>
        </w:rPr>
        <w:t>.</w:t>
      </w:r>
    </w:p>
    <w:p w14:paraId="09B5F6A0" w14:textId="36C58F1D" w:rsidR="00A90532" w:rsidRPr="00B40639" w:rsidRDefault="007B5309" w:rsidP="00287B59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W przypadk</w:t>
      </w:r>
      <w:r w:rsidR="00164DBC">
        <w:rPr>
          <w:rFonts w:ascii="Arial" w:hAnsi="Arial" w:cs="Arial"/>
        </w:rPr>
        <w:t>ach o których mowa wyżej</w:t>
      </w:r>
      <w:r w:rsidRPr="00B40639">
        <w:rPr>
          <w:rFonts w:ascii="Arial" w:hAnsi="Arial" w:cs="Arial"/>
        </w:rPr>
        <w:t xml:space="preserve">, gdy rozwiązanie Umowy nastąpi po otrzymaniu </w:t>
      </w:r>
      <w:r w:rsidR="0085657B" w:rsidRPr="00B40639">
        <w:rPr>
          <w:rFonts w:ascii="Arial" w:hAnsi="Arial" w:cs="Arial"/>
        </w:rPr>
        <w:t>wsparcia finansowego, o którym mowa w § 2 ust.</w:t>
      </w:r>
      <w:r w:rsidRPr="00B40639">
        <w:rPr>
          <w:rFonts w:ascii="Arial" w:hAnsi="Arial" w:cs="Arial"/>
        </w:rPr>
        <w:t xml:space="preserve"> </w:t>
      </w:r>
      <w:r w:rsidR="0085657B" w:rsidRPr="00B40639">
        <w:rPr>
          <w:rFonts w:ascii="Arial" w:hAnsi="Arial" w:cs="Arial"/>
        </w:rPr>
        <w:t>1</w:t>
      </w:r>
      <w:r w:rsidRPr="00B40639">
        <w:rPr>
          <w:rFonts w:ascii="Arial" w:hAnsi="Arial" w:cs="Arial"/>
        </w:rPr>
        <w:t xml:space="preserve"> </w:t>
      </w:r>
      <w:r w:rsidR="0020461C" w:rsidRPr="00B40639">
        <w:rPr>
          <w:rFonts w:ascii="Arial" w:hAnsi="Arial" w:cs="Arial"/>
        </w:rPr>
        <w:t>Uczestnik projektu</w:t>
      </w:r>
      <w:r w:rsidR="0020461C" w:rsidRPr="00B40639" w:rsidDel="008E7E49">
        <w:rPr>
          <w:rFonts w:ascii="Arial" w:hAnsi="Arial" w:cs="Arial"/>
        </w:rPr>
        <w:t xml:space="preserve"> </w:t>
      </w:r>
      <w:r w:rsidRPr="00B40639">
        <w:rPr>
          <w:rFonts w:ascii="Arial" w:hAnsi="Arial" w:cs="Arial"/>
        </w:rPr>
        <w:lastRenderedPageBreak/>
        <w:t xml:space="preserve">zobowiązany jest zwrócić w całości otrzymane środki </w:t>
      </w:r>
      <w:r w:rsidR="00164DBC">
        <w:rPr>
          <w:rFonts w:ascii="Arial" w:hAnsi="Arial" w:cs="Arial"/>
        </w:rPr>
        <w:t xml:space="preserve">zgodnie z zasadami określonymi w </w:t>
      </w:r>
      <w:r w:rsidR="00164DBC" w:rsidRPr="00B40639">
        <w:rPr>
          <w:rFonts w:ascii="Arial" w:hAnsi="Arial" w:cs="Arial"/>
        </w:rPr>
        <w:t>§</w:t>
      </w:r>
      <w:r w:rsidR="00164DBC">
        <w:rPr>
          <w:rFonts w:ascii="Arial" w:hAnsi="Arial" w:cs="Arial"/>
        </w:rPr>
        <w:t xml:space="preserve"> 7. </w:t>
      </w:r>
    </w:p>
    <w:p w14:paraId="250ED8D1" w14:textId="44576B26" w:rsidR="00E11F84" w:rsidRPr="00B40639" w:rsidRDefault="003626D8" w:rsidP="00287B5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B40639">
        <w:rPr>
          <w:rFonts w:ascii="Arial" w:hAnsi="Arial" w:cs="Arial"/>
          <w:i w:val="0"/>
          <w:sz w:val="24"/>
          <w:szCs w:val="24"/>
        </w:rPr>
        <w:t xml:space="preserve">§ </w:t>
      </w:r>
      <w:r w:rsidR="00B068EA">
        <w:rPr>
          <w:rFonts w:ascii="Arial" w:hAnsi="Arial" w:cs="Arial"/>
          <w:i w:val="0"/>
          <w:sz w:val="24"/>
          <w:szCs w:val="24"/>
        </w:rPr>
        <w:t xml:space="preserve"> 9</w:t>
      </w:r>
    </w:p>
    <w:p w14:paraId="45A09C0C" w14:textId="77777777" w:rsidR="0018665F" w:rsidRPr="00B40639" w:rsidRDefault="003626D8" w:rsidP="00287B5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B40639">
        <w:rPr>
          <w:rFonts w:ascii="Arial" w:hAnsi="Arial" w:cs="Arial"/>
          <w:i w:val="0"/>
          <w:sz w:val="24"/>
          <w:szCs w:val="24"/>
        </w:rPr>
        <w:t>Korespondencja</w:t>
      </w:r>
    </w:p>
    <w:p w14:paraId="3D8F5532" w14:textId="77777777" w:rsidR="009C5C22" w:rsidRPr="00B40639" w:rsidRDefault="003626D8" w:rsidP="00287B59">
      <w:pPr>
        <w:pStyle w:val="Pisma"/>
        <w:spacing w:before="120" w:after="120" w:line="360" w:lineRule="auto"/>
        <w:jc w:val="left"/>
        <w:rPr>
          <w:rFonts w:ascii="Arial" w:hAnsi="Arial" w:cs="Arial"/>
        </w:rPr>
      </w:pPr>
      <w:r w:rsidRPr="00B40639">
        <w:rPr>
          <w:rFonts w:ascii="Arial" w:hAnsi="Arial" w:cs="Arial"/>
        </w:rPr>
        <w:t>Wszelka korespondencja związana z realizacją niniejszej Umowy będzie prowadzona w formie pisemnej oraz z powołaniem się na numer niniejszej Umowy. Korespondencja będzie kierowana na poniższe adresy:</w:t>
      </w:r>
    </w:p>
    <w:p w14:paraId="3EC43B07" w14:textId="77777777" w:rsidR="009C5C22" w:rsidRPr="00B40639" w:rsidRDefault="009C5C22" w:rsidP="00287B59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Do Beneficjenta: ……………………………………………………………………………</w:t>
      </w:r>
    </w:p>
    <w:p w14:paraId="0919498C" w14:textId="77777777" w:rsidR="009C5C22" w:rsidRPr="00B40639" w:rsidRDefault="009C5C22" w:rsidP="00287B59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i/>
          <w:iCs/>
        </w:rPr>
      </w:pPr>
      <w:r w:rsidRPr="00B40639">
        <w:rPr>
          <w:rFonts w:ascii="Arial" w:hAnsi="Arial" w:cs="Arial"/>
          <w:i/>
          <w:iCs/>
        </w:rPr>
        <w:t>(nazwa i adres Beneficjenta)</w:t>
      </w:r>
    </w:p>
    <w:p w14:paraId="2A2736B5" w14:textId="519250BF" w:rsidR="009C5C22" w:rsidRPr="00B40639" w:rsidRDefault="009C5C22" w:rsidP="00287B59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Do</w:t>
      </w:r>
      <w:r w:rsidR="00426D67">
        <w:rPr>
          <w:rFonts w:ascii="Arial" w:hAnsi="Arial" w:cs="Arial"/>
        </w:rPr>
        <w:t xml:space="preserve"> </w:t>
      </w:r>
      <w:r w:rsidR="00E11429">
        <w:rPr>
          <w:rFonts w:ascii="Arial" w:hAnsi="Arial" w:cs="Arial"/>
        </w:rPr>
        <w:t>Uczestnika projektu</w:t>
      </w:r>
      <w:r w:rsidRPr="00B40639">
        <w:rPr>
          <w:rFonts w:ascii="Arial" w:hAnsi="Arial" w:cs="Arial"/>
        </w:rPr>
        <w:t>: ………………………………………………………………..</w:t>
      </w:r>
    </w:p>
    <w:p w14:paraId="3D6A9618" w14:textId="77777777" w:rsidR="0018665F" w:rsidRPr="00B40639" w:rsidRDefault="009C5C22" w:rsidP="00287B59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i/>
          <w:iCs/>
        </w:rPr>
      </w:pPr>
      <w:r w:rsidRPr="00B40639">
        <w:rPr>
          <w:rFonts w:ascii="Arial" w:hAnsi="Arial" w:cs="Arial"/>
          <w:i/>
          <w:iCs/>
        </w:rPr>
        <w:t>(nazwa i adres Beneficjenta Pomocy)</w:t>
      </w:r>
    </w:p>
    <w:p w14:paraId="3D0CF67A" w14:textId="1F63DA0F" w:rsidR="00E11F84" w:rsidRPr="00B40639" w:rsidRDefault="007B5309" w:rsidP="00287B59">
      <w:pPr>
        <w:pStyle w:val="Nagwek3"/>
        <w:spacing w:before="120" w:after="120" w:line="360" w:lineRule="auto"/>
        <w:jc w:val="center"/>
        <w:rPr>
          <w:rFonts w:ascii="Arial" w:hAnsi="Arial" w:cs="Arial"/>
          <w:sz w:val="24"/>
          <w:szCs w:val="24"/>
        </w:rPr>
      </w:pPr>
      <w:r w:rsidRPr="00B40639">
        <w:rPr>
          <w:rFonts w:ascii="Arial" w:hAnsi="Arial" w:cs="Arial"/>
          <w:sz w:val="24"/>
          <w:szCs w:val="24"/>
        </w:rPr>
        <w:t xml:space="preserve">§ </w:t>
      </w:r>
      <w:r w:rsidR="00A546EA" w:rsidRPr="00B40639">
        <w:rPr>
          <w:rFonts w:ascii="Arial" w:hAnsi="Arial" w:cs="Arial"/>
          <w:sz w:val="24"/>
          <w:szCs w:val="24"/>
        </w:rPr>
        <w:t>1</w:t>
      </w:r>
      <w:r w:rsidR="00B068EA">
        <w:rPr>
          <w:rFonts w:ascii="Arial" w:hAnsi="Arial" w:cs="Arial"/>
          <w:sz w:val="24"/>
          <w:szCs w:val="24"/>
        </w:rPr>
        <w:t>0</w:t>
      </w:r>
    </w:p>
    <w:p w14:paraId="35588568" w14:textId="77777777" w:rsidR="0018665F" w:rsidRPr="00B40639" w:rsidRDefault="003626D8" w:rsidP="00287B59">
      <w:pPr>
        <w:pStyle w:val="Nagwek3"/>
        <w:spacing w:before="120" w:after="120" w:line="360" w:lineRule="auto"/>
        <w:jc w:val="center"/>
        <w:rPr>
          <w:rFonts w:ascii="Arial" w:hAnsi="Arial" w:cs="Arial"/>
          <w:sz w:val="24"/>
          <w:szCs w:val="24"/>
        </w:rPr>
      </w:pPr>
      <w:r w:rsidRPr="00B40639">
        <w:rPr>
          <w:rFonts w:ascii="Arial" w:hAnsi="Arial" w:cs="Arial"/>
          <w:sz w:val="24"/>
          <w:szCs w:val="24"/>
        </w:rPr>
        <w:t>Postanowienia końcowe</w:t>
      </w:r>
    </w:p>
    <w:p w14:paraId="2002AD84" w14:textId="77777777" w:rsidR="0018665F" w:rsidRPr="00B40639" w:rsidRDefault="007B5309" w:rsidP="00287B59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Postanowienia niniejszej Umowy podlegają prawu polskiemu.</w:t>
      </w:r>
      <w:r w:rsidRPr="00B40639">
        <w:rPr>
          <w:rFonts w:ascii="Arial" w:hAnsi="Arial" w:cs="Arial"/>
        </w:rPr>
        <w:tab/>
      </w:r>
    </w:p>
    <w:p w14:paraId="21C7666A" w14:textId="77777777" w:rsidR="0018665F" w:rsidRPr="00B40639" w:rsidRDefault="007B5309" w:rsidP="00287B59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Wszelkie spory między Beneficjentem a </w:t>
      </w:r>
      <w:r w:rsidR="0020461C" w:rsidRPr="00B40639">
        <w:rPr>
          <w:rFonts w:ascii="Arial" w:hAnsi="Arial" w:cs="Arial"/>
        </w:rPr>
        <w:t>Uczestnikiem projektu</w:t>
      </w:r>
      <w:r w:rsidR="0020461C" w:rsidRPr="00B40639" w:rsidDel="008E7E49">
        <w:rPr>
          <w:rFonts w:ascii="Arial" w:hAnsi="Arial" w:cs="Arial"/>
        </w:rPr>
        <w:t xml:space="preserve"> </w:t>
      </w:r>
      <w:r w:rsidRPr="00B40639">
        <w:rPr>
          <w:rFonts w:ascii="Arial" w:hAnsi="Arial" w:cs="Arial"/>
        </w:rPr>
        <w:t xml:space="preserve">związane z realizacją niniejszej </w:t>
      </w:r>
      <w:r w:rsidR="002863A0" w:rsidRPr="00B40639">
        <w:rPr>
          <w:rFonts w:ascii="Arial" w:hAnsi="Arial" w:cs="Arial"/>
        </w:rPr>
        <w:t>U</w:t>
      </w:r>
      <w:r w:rsidRPr="00B40639">
        <w:rPr>
          <w:rFonts w:ascii="Arial" w:hAnsi="Arial" w:cs="Arial"/>
        </w:rPr>
        <w:t xml:space="preserve">mowy podlegają rozstrzygnięciu przez </w:t>
      </w:r>
      <w:r w:rsidR="007834B4" w:rsidRPr="00B40639">
        <w:rPr>
          <w:rFonts w:ascii="Arial" w:hAnsi="Arial" w:cs="Arial"/>
        </w:rPr>
        <w:t>s</w:t>
      </w:r>
      <w:r w:rsidRPr="00B40639">
        <w:rPr>
          <w:rFonts w:ascii="Arial" w:hAnsi="Arial" w:cs="Arial"/>
        </w:rPr>
        <w:t xml:space="preserve">ąd </w:t>
      </w:r>
      <w:r w:rsidR="0036085B" w:rsidRPr="00B40639">
        <w:rPr>
          <w:rFonts w:ascii="Arial" w:hAnsi="Arial" w:cs="Arial"/>
        </w:rPr>
        <w:t xml:space="preserve">powszechny </w:t>
      </w:r>
      <w:r w:rsidRPr="00B40639">
        <w:rPr>
          <w:rFonts w:ascii="Arial" w:hAnsi="Arial" w:cs="Arial"/>
        </w:rPr>
        <w:t>właściwy dla siedziby Beneficjenta.</w:t>
      </w:r>
    </w:p>
    <w:p w14:paraId="79B0B297" w14:textId="77777777" w:rsidR="0018665F" w:rsidRPr="00B40639" w:rsidRDefault="0085657B" w:rsidP="00287B59">
      <w:pPr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Umowę sporządzono </w:t>
      </w:r>
      <w:r w:rsidR="007B5309" w:rsidRPr="00B40639">
        <w:rPr>
          <w:rFonts w:ascii="Arial" w:hAnsi="Arial" w:cs="Arial"/>
        </w:rPr>
        <w:t xml:space="preserve">w dwóch jednobrzmiących egzemplarzach: jednym dla Beneficjenta oraz jednym dla </w:t>
      </w:r>
      <w:r w:rsidR="0020461C" w:rsidRPr="00B40639">
        <w:rPr>
          <w:rFonts w:ascii="Arial" w:hAnsi="Arial" w:cs="Arial"/>
        </w:rPr>
        <w:t>Uczestnika projektu.</w:t>
      </w:r>
      <w:r w:rsidR="00767750" w:rsidRPr="00B40639">
        <w:rPr>
          <w:rFonts w:ascii="Arial" w:hAnsi="Arial" w:cs="Arial"/>
        </w:rPr>
        <w:t xml:space="preserve"> </w:t>
      </w:r>
      <w:r w:rsidR="007B5309" w:rsidRPr="00B40639">
        <w:rPr>
          <w:rFonts w:ascii="Arial" w:hAnsi="Arial" w:cs="Arial"/>
        </w:rPr>
        <w:t>Umowa wchodzi w życie w dniu podpisania jej przez obie strony.</w:t>
      </w:r>
    </w:p>
    <w:p w14:paraId="0AC05301" w14:textId="3A1A629F" w:rsidR="00E11F84" w:rsidRPr="00B40639" w:rsidRDefault="002B55DA" w:rsidP="00287B5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B40639">
        <w:rPr>
          <w:rFonts w:ascii="Arial" w:hAnsi="Arial" w:cs="Arial"/>
          <w:i w:val="0"/>
          <w:sz w:val="24"/>
          <w:szCs w:val="24"/>
        </w:rPr>
        <w:t>§ 1</w:t>
      </w:r>
      <w:r w:rsidR="00B068EA">
        <w:rPr>
          <w:rFonts w:ascii="Arial" w:hAnsi="Arial" w:cs="Arial"/>
          <w:i w:val="0"/>
          <w:sz w:val="24"/>
          <w:szCs w:val="24"/>
        </w:rPr>
        <w:t>1</w:t>
      </w:r>
    </w:p>
    <w:p w14:paraId="0F3D027E" w14:textId="77777777" w:rsidR="0018665F" w:rsidRPr="00B40639" w:rsidRDefault="009C5C22" w:rsidP="00287B59">
      <w:pPr>
        <w:pStyle w:val="Nagwek2"/>
        <w:spacing w:before="120" w:after="120" w:line="360" w:lineRule="auto"/>
        <w:jc w:val="center"/>
        <w:rPr>
          <w:rFonts w:ascii="Arial" w:hAnsi="Arial" w:cs="Arial"/>
          <w:i w:val="0"/>
          <w:sz w:val="24"/>
          <w:szCs w:val="24"/>
        </w:rPr>
      </w:pPr>
      <w:r w:rsidRPr="00B40639">
        <w:rPr>
          <w:rFonts w:ascii="Arial" w:hAnsi="Arial" w:cs="Arial"/>
          <w:i w:val="0"/>
          <w:sz w:val="24"/>
          <w:szCs w:val="24"/>
        </w:rPr>
        <w:t xml:space="preserve"> Załączniki</w:t>
      </w:r>
    </w:p>
    <w:p w14:paraId="329546EF" w14:textId="77777777" w:rsidR="0018665F" w:rsidRPr="00B40639" w:rsidRDefault="007B5309" w:rsidP="00287B59">
      <w:p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Następujące dokumenty są załącznikami do niniejszej umowy i stanowią jej integralną część:</w:t>
      </w:r>
    </w:p>
    <w:p w14:paraId="23CF0A47" w14:textId="77777777" w:rsidR="0018665F" w:rsidRPr="00B40639" w:rsidRDefault="007B5309" w:rsidP="00287B59">
      <w:pPr>
        <w:spacing w:before="120" w:after="120" w:line="360" w:lineRule="auto"/>
        <w:ind w:left="2126" w:hanging="1559"/>
        <w:rPr>
          <w:rFonts w:ascii="Arial" w:hAnsi="Arial" w:cs="Arial"/>
          <w:i/>
        </w:rPr>
      </w:pPr>
      <w:r w:rsidRPr="00B40639">
        <w:rPr>
          <w:rFonts w:ascii="Arial" w:hAnsi="Arial" w:cs="Arial"/>
        </w:rPr>
        <w:t xml:space="preserve">Załącznik 1: </w:t>
      </w:r>
      <w:r w:rsidRPr="00B40639">
        <w:rPr>
          <w:rFonts w:ascii="Arial" w:hAnsi="Arial" w:cs="Arial"/>
        </w:rPr>
        <w:tab/>
        <w:t>Pełnomocnictwo Beneficjenta</w:t>
      </w:r>
      <w:r w:rsidR="00FC7E80" w:rsidRPr="00B40639">
        <w:rPr>
          <w:rFonts w:ascii="Arial" w:hAnsi="Arial" w:cs="Arial"/>
        </w:rPr>
        <w:t xml:space="preserve"> (jeśli dotyczy)</w:t>
      </w:r>
      <w:r w:rsidRPr="00B40639">
        <w:rPr>
          <w:rFonts w:ascii="Arial" w:hAnsi="Arial" w:cs="Arial"/>
        </w:rPr>
        <w:t>,</w:t>
      </w:r>
    </w:p>
    <w:p w14:paraId="58CA1C42" w14:textId="77777777" w:rsidR="0018665F" w:rsidRPr="00B40639" w:rsidRDefault="006747D8" w:rsidP="00287B59">
      <w:pPr>
        <w:spacing w:before="120" w:after="120" w:line="360" w:lineRule="auto"/>
        <w:ind w:left="2126" w:hanging="1559"/>
        <w:rPr>
          <w:rFonts w:ascii="Arial" w:hAnsi="Arial" w:cs="Arial"/>
        </w:rPr>
      </w:pPr>
      <w:r w:rsidRPr="00B40639">
        <w:rPr>
          <w:rFonts w:ascii="Arial" w:hAnsi="Arial" w:cs="Arial"/>
        </w:rPr>
        <w:t>Za</w:t>
      </w:r>
      <w:r w:rsidR="0079429A" w:rsidRPr="00B40639">
        <w:rPr>
          <w:rFonts w:ascii="Arial" w:hAnsi="Arial" w:cs="Arial"/>
        </w:rPr>
        <w:t xml:space="preserve">łącznik </w:t>
      </w:r>
      <w:r w:rsidRPr="00B40639">
        <w:rPr>
          <w:rFonts w:ascii="Arial" w:hAnsi="Arial" w:cs="Arial"/>
        </w:rPr>
        <w:t>2</w:t>
      </w:r>
      <w:r w:rsidR="0079429A" w:rsidRPr="00B40639">
        <w:rPr>
          <w:rFonts w:ascii="Arial" w:hAnsi="Arial" w:cs="Arial"/>
        </w:rPr>
        <w:t xml:space="preserve">: </w:t>
      </w:r>
      <w:r w:rsidR="0079429A" w:rsidRPr="00B40639">
        <w:rPr>
          <w:rFonts w:ascii="Arial" w:hAnsi="Arial" w:cs="Arial"/>
        </w:rPr>
        <w:tab/>
      </w:r>
      <w:r w:rsidR="008B7304" w:rsidRPr="00B40639">
        <w:rPr>
          <w:rFonts w:ascii="Arial" w:hAnsi="Arial" w:cs="Arial"/>
        </w:rPr>
        <w:t>Biznesplan</w:t>
      </w:r>
      <w:r w:rsidR="007B5309" w:rsidRPr="00B40639">
        <w:rPr>
          <w:rFonts w:ascii="Arial" w:hAnsi="Arial" w:cs="Arial"/>
        </w:rPr>
        <w:t xml:space="preserve"> </w:t>
      </w:r>
      <w:r w:rsidR="002A201A" w:rsidRPr="00B40639">
        <w:rPr>
          <w:rFonts w:ascii="Arial" w:hAnsi="Arial" w:cs="Arial"/>
        </w:rPr>
        <w:t>nr ……….</w:t>
      </w:r>
      <w:r w:rsidR="007B5309" w:rsidRPr="00B40639">
        <w:rPr>
          <w:rFonts w:ascii="Arial" w:hAnsi="Arial" w:cs="Arial"/>
        </w:rPr>
        <w:t>sporządzon</w:t>
      </w:r>
      <w:r w:rsidR="008B7304" w:rsidRPr="00B40639">
        <w:rPr>
          <w:rFonts w:ascii="Arial" w:hAnsi="Arial" w:cs="Arial"/>
        </w:rPr>
        <w:t>y</w:t>
      </w:r>
      <w:r w:rsidR="007B5309" w:rsidRPr="00B40639">
        <w:rPr>
          <w:rFonts w:ascii="Arial" w:hAnsi="Arial" w:cs="Arial"/>
        </w:rPr>
        <w:t xml:space="preserve"> przez </w:t>
      </w:r>
      <w:r w:rsidR="0065371D" w:rsidRPr="00B40639">
        <w:rPr>
          <w:rFonts w:ascii="Arial" w:hAnsi="Arial" w:cs="Arial"/>
        </w:rPr>
        <w:t>Uczestnika</w:t>
      </w:r>
      <w:r w:rsidR="007908DC" w:rsidRPr="00B40639">
        <w:rPr>
          <w:rFonts w:ascii="Arial" w:hAnsi="Arial" w:cs="Arial"/>
        </w:rPr>
        <w:t>,</w:t>
      </w:r>
    </w:p>
    <w:p w14:paraId="275F5FFE" w14:textId="77777777" w:rsidR="0018665F" w:rsidRPr="00B40639" w:rsidRDefault="007908DC" w:rsidP="00287B59">
      <w:pPr>
        <w:spacing w:before="120" w:after="120" w:line="360" w:lineRule="auto"/>
        <w:ind w:left="2126" w:hanging="1559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Załącznik </w:t>
      </w:r>
      <w:r w:rsidR="00557C0F" w:rsidRPr="00B40639">
        <w:rPr>
          <w:rFonts w:ascii="Arial" w:hAnsi="Arial" w:cs="Arial"/>
        </w:rPr>
        <w:t>4</w:t>
      </w:r>
      <w:r w:rsidRPr="00B40639">
        <w:rPr>
          <w:rFonts w:ascii="Arial" w:hAnsi="Arial" w:cs="Arial"/>
        </w:rPr>
        <w:t>:</w:t>
      </w:r>
      <w:r w:rsidRPr="00B40639">
        <w:rPr>
          <w:rFonts w:ascii="Arial" w:hAnsi="Arial" w:cs="Arial"/>
        </w:rPr>
        <w:tab/>
      </w:r>
      <w:r w:rsidR="00F5707C" w:rsidRPr="00B40639">
        <w:rPr>
          <w:rFonts w:ascii="Arial" w:hAnsi="Arial" w:cs="Arial"/>
        </w:rPr>
        <w:t>D</w:t>
      </w:r>
      <w:r w:rsidR="0027148B" w:rsidRPr="00B40639">
        <w:rPr>
          <w:rFonts w:ascii="Arial" w:hAnsi="Arial" w:cs="Arial"/>
        </w:rPr>
        <w:t xml:space="preserve">okumenty </w:t>
      </w:r>
      <w:r w:rsidR="00956864" w:rsidRPr="00B40639">
        <w:rPr>
          <w:rFonts w:ascii="Arial" w:hAnsi="Arial" w:cs="Arial"/>
        </w:rPr>
        <w:t>potwierdzające dan</w:t>
      </w:r>
      <w:r w:rsidR="0027148B" w:rsidRPr="00B40639">
        <w:rPr>
          <w:rFonts w:ascii="Arial" w:hAnsi="Arial" w:cs="Arial"/>
        </w:rPr>
        <w:t>e</w:t>
      </w:r>
      <w:r w:rsidR="00956864" w:rsidRPr="00B40639">
        <w:rPr>
          <w:rFonts w:ascii="Arial" w:hAnsi="Arial" w:cs="Arial"/>
        </w:rPr>
        <w:t xml:space="preserve"> dotycząc</w:t>
      </w:r>
      <w:r w:rsidR="0027148B" w:rsidRPr="00B40639">
        <w:rPr>
          <w:rFonts w:ascii="Arial" w:hAnsi="Arial" w:cs="Arial"/>
        </w:rPr>
        <w:t>e</w:t>
      </w:r>
      <w:r w:rsidR="00956864" w:rsidRPr="00B40639">
        <w:rPr>
          <w:rFonts w:ascii="Arial" w:hAnsi="Arial" w:cs="Arial"/>
        </w:rPr>
        <w:t xml:space="preserve"> otrzymanej pomocy de </w:t>
      </w:r>
      <w:proofErr w:type="spellStart"/>
      <w:r w:rsidR="00956864" w:rsidRPr="00B40639">
        <w:rPr>
          <w:rFonts w:ascii="Arial" w:hAnsi="Arial" w:cs="Arial"/>
        </w:rPr>
        <w:t>minimis</w:t>
      </w:r>
      <w:proofErr w:type="spellEnd"/>
      <w:r w:rsidR="00C301E4" w:rsidRPr="00B40639">
        <w:rPr>
          <w:rFonts w:ascii="Arial" w:hAnsi="Arial" w:cs="Arial"/>
        </w:rPr>
        <w:t>.</w:t>
      </w:r>
      <w:r w:rsidR="00956864" w:rsidRPr="00B40639">
        <w:rPr>
          <w:rFonts w:ascii="Arial" w:hAnsi="Arial" w:cs="Arial"/>
        </w:rPr>
        <w:t xml:space="preserve"> </w:t>
      </w:r>
    </w:p>
    <w:p w14:paraId="10F250A5" w14:textId="77777777" w:rsidR="007F6ACB" w:rsidRPr="00B40639" w:rsidRDefault="00B06B39" w:rsidP="00287B59">
      <w:pPr>
        <w:pStyle w:val="Nagwek3"/>
        <w:spacing w:before="120" w:after="120" w:line="360" w:lineRule="auto"/>
      </w:pPr>
      <w:r w:rsidRPr="00B40639">
        <w:rPr>
          <w:rFonts w:ascii="Arial" w:hAnsi="Arial" w:cs="Arial"/>
          <w:sz w:val="24"/>
          <w:szCs w:val="24"/>
        </w:rPr>
        <w:lastRenderedPageBreak/>
        <w:t xml:space="preserve">     </w:t>
      </w:r>
    </w:p>
    <w:p w14:paraId="3B0C745A" w14:textId="77777777" w:rsidR="00B06B39" w:rsidRPr="00B40639" w:rsidRDefault="00B06B39" w:rsidP="00287B59">
      <w:pPr>
        <w:pStyle w:val="Nagwek3"/>
        <w:spacing w:before="120" w:after="120" w:line="360" w:lineRule="auto"/>
      </w:pPr>
      <w:r w:rsidRPr="00B40639">
        <w:rPr>
          <w:rFonts w:ascii="Arial" w:hAnsi="Arial" w:cs="Arial"/>
          <w:sz w:val="24"/>
          <w:szCs w:val="24"/>
        </w:rPr>
        <w:t xml:space="preserve">      Uczestnik projektu</w:t>
      </w:r>
      <w:r w:rsidRPr="00B40639">
        <w:rPr>
          <w:rFonts w:ascii="Arial" w:hAnsi="Arial" w:cs="Arial"/>
          <w:sz w:val="24"/>
          <w:szCs w:val="24"/>
        </w:rPr>
        <w:tab/>
      </w:r>
      <w:r w:rsidRPr="00B40639">
        <w:rPr>
          <w:rFonts w:ascii="Arial" w:hAnsi="Arial" w:cs="Arial"/>
          <w:sz w:val="24"/>
          <w:szCs w:val="24"/>
        </w:rPr>
        <w:tab/>
        <w:t xml:space="preserve">                                         Beneficjent</w:t>
      </w:r>
    </w:p>
    <w:p w14:paraId="67D87330" w14:textId="77777777" w:rsidR="00B06B39" w:rsidRPr="00B40639" w:rsidRDefault="00B06B39" w:rsidP="00287B59">
      <w:pPr>
        <w:spacing w:before="120" w:after="120" w:line="360" w:lineRule="auto"/>
        <w:rPr>
          <w:rFonts w:ascii="Arial" w:hAnsi="Arial" w:cs="Arial"/>
        </w:rPr>
      </w:pPr>
    </w:p>
    <w:p w14:paraId="75C7F81D" w14:textId="77777777" w:rsidR="00B06B39" w:rsidRPr="00B40639" w:rsidRDefault="00B06B39" w:rsidP="00287B59">
      <w:pPr>
        <w:spacing w:before="120" w:after="120" w:line="360" w:lineRule="auto"/>
        <w:ind w:left="4950" w:hanging="4950"/>
        <w:rPr>
          <w:rFonts w:ascii="Arial" w:hAnsi="Arial" w:cs="Arial"/>
        </w:rPr>
      </w:pPr>
      <w:r w:rsidRPr="00B40639">
        <w:rPr>
          <w:rFonts w:ascii="Arial" w:hAnsi="Arial" w:cs="Arial"/>
        </w:rPr>
        <w:t xml:space="preserve">.............................................................              </w:t>
      </w:r>
      <w:r w:rsidR="00941B8A" w:rsidRPr="00B40639">
        <w:rPr>
          <w:rFonts w:ascii="Arial" w:hAnsi="Arial" w:cs="Arial"/>
        </w:rPr>
        <w:t xml:space="preserve">  </w:t>
      </w:r>
      <w:r w:rsidRPr="00B40639">
        <w:rPr>
          <w:rFonts w:ascii="Arial" w:hAnsi="Arial" w:cs="Arial"/>
        </w:rPr>
        <w:t xml:space="preserve"> ................................................................</w:t>
      </w:r>
    </w:p>
    <w:p w14:paraId="13865E29" w14:textId="77777777" w:rsidR="00B06B39" w:rsidRPr="00B40639" w:rsidRDefault="00B06B39" w:rsidP="00287B59">
      <w:pPr>
        <w:spacing w:before="120" w:after="120" w:line="360" w:lineRule="auto"/>
        <w:ind w:left="4950" w:hanging="4950"/>
        <w:rPr>
          <w:rFonts w:ascii="Arial" w:hAnsi="Arial" w:cs="Arial"/>
        </w:rPr>
      </w:pPr>
      <w:r w:rsidRPr="00B40639">
        <w:rPr>
          <w:rFonts w:ascii="Arial" w:hAnsi="Arial" w:cs="Arial"/>
        </w:rPr>
        <w:t>[</w:t>
      </w:r>
      <w:r w:rsidRPr="00B40639">
        <w:rPr>
          <w:rFonts w:ascii="Arial" w:hAnsi="Arial" w:cs="Arial"/>
          <w:i/>
          <w:iCs/>
        </w:rPr>
        <w:t>Imię i nazwisko osoby/osób uprawnionych</w:t>
      </w:r>
      <w:r w:rsidRPr="00B40639">
        <w:rPr>
          <w:rFonts w:ascii="Arial" w:hAnsi="Arial" w:cs="Arial"/>
        </w:rPr>
        <w:tab/>
        <w:t xml:space="preserve">      [</w:t>
      </w:r>
      <w:r w:rsidRPr="00B40639">
        <w:rPr>
          <w:rFonts w:ascii="Arial" w:hAnsi="Arial" w:cs="Arial"/>
          <w:i/>
          <w:iCs/>
        </w:rPr>
        <w:t>Imię i nazwisko oraz pieczęć osoby</w:t>
      </w:r>
    </w:p>
    <w:p w14:paraId="24D6F47B" w14:textId="77777777" w:rsidR="00B06B39" w:rsidRPr="00B40639" w:rsidRDefault="00B06B39" w:rsidP="00287B59">
      <w:pPr>
        <w:spacing w:before="120" w:after="120" w:line="360" w:lineRule="auto"/>
        <w:ind w:left="4950" w:hanging="4950"/>
        <w:rPr>
          <w:rFonts w:ascii="Arial" w:hAnsi="Arial" w:cs="Arial"/>
        </w:rPr>
      </w:pPr>
      <w:r w:rsidRPr="00B40639">
        <w:rPr>
          <w:rFonts w:ascii="Arial" w:hAnsi="Arial" w:cs="Arial"/>
          <w:i/>
          <w:iCs/>
        </w:rPr>
        <w:t xml:space="preserve">do reprezentowania </w:t>
      </w:r>
      <w:r w:rsidRPr="00B40639">
        <w:rPr>
          <w:rFonts w:ascii="Arial" w:hAnsi="Arial" w:cs="Arial"/>
          <w:i/>
        </w:rPr>
        <w:t>Uczestnika projektu</w:t>
      </w:r>
      <w:r w:rsidRPr="00B40639">
        <w:rPr>
          <w:rFonts w:ascii="Arial" w:hAnsi="Arial" w:cs="Arial"/>
          <w:iCs/>
        </w:rPr>
        <w:t>]</w:t>
      </w:r>
      <w:r w:rsidRPr="00B40639">
        <w:rPr>
          <w:rFonts w:ascii="Arial" w:hAnsi="Arial" w:cs="Arial"/>
        </w:rPr>
        <w:tab/>
        <w:t xml:space="preserve">       </w:t>
      </w:r>
      <w:r w:rsidRPr="00B40639">
        <w:rPr>
          <w:rFonts w:ascii="Arial" w:hAnsi="Arial" w:cs="Arial"/>
          <w:i/>
          <w:iCs/>
        </w:rPr>
        <w:t xml:space="preserve">upoważnionej do podpisania </w:t>
      </w:r>
      <w:r w:rsidRPr="00B40639">
        <w:rPr>
          <w:rFonts w:ascii="Arial" w:hAnsi="Arial" w:cs="Arial"/>
          <w:i/>
          <w:iCs/>
        </w:rPr>
        <w:br/>
        <w:t xml:space="preserve">      Umowy w imieniu Beneficjenta</w:t>
      </w:r>
      <w:r w:rsidRPr="00B40639">
        <w:rPr>
          <w:rFonts w:ascii="Arial" w:hAnsi="Arial" w:cs="Arial"/>
        </w:rPr>
        <w:t>]</w:t>
      </w:r>
    </w:p>
    <w:p w14:paraId="656DE541" w14:textId="77777777" w:rsidR="00B06B39" w:rsidRPr="00B40639" w:rsidRDefault="00B06B39" w:rsidP="00287B59">
      <w:pPr>
        <w:spacing w:before="120" w:after="120" w:line="360" w:lineRule="auto"/>
        <w:rPr>
          <w:rFonts w:ascii="Arial" w:hAnsi="Arial" w:cs="Arial"/>
        </w:rPr>
      </w:pPr>
    </w:p>
    <w:p w14:paraId="4400CEE5" w14:textId="77777777" w:rsidR="00B06B39" w:rsidRPr="00B40639" w:rsidRDefault="00B06B39" w:rsidP="00287B59">
      <w:pPr>
        <w:spacing w:before="120" w:after="120" w:line="360" w:lineRule="auto"/>
        <w:rPr>
          <w:rFonts w:ascii="Arial" w:hAnsi="Arial" w:cs="Arial"/>
        </w:rPr>
      </w:pPr>
      <w:r w:rsidRPr="00B40639">
        <w:rPr>
          <w:rFonts w:ascii="Arial" w:hAnsi="Arial" w:cs="Arial"/>
        </w:rPr>
        <w:t>[</w:t>
      </w:r>
      <w:r w:rsidRPr="00B40639">
        <w:rPr>
          <w:rFonts w:ascii="Arial" w:hAnsi="Arial" w:cs="Arial"/>
          <w:i/>
          <w:iCs/>
        </w:rPr>
        <w:t>podpis</w:t>
      </w:r>
      <w:r w:rsidRPr="00B40639">
        <w:rPr>
          <w:rFonts w:ascii="Arial" w:hAnsi="Arial" w:cs="Arial"/>
        </w:rPr>
        <w:t>]</w:t>
      </w:r>
      <w:r w:rsidRPr="00B40639">
        <w:rPr>
          <w:rFonts w:ascii="Arial" w:hAnsi="Arial" w:cs="Arial"/>
        </w:rPr>
        <w:tab/>
      </w:r>
      <w:r w:rsidRPr="00B40639">
        <w:rPr>
          <w:rFonts w:ascii="Arial" w:hAnsi="Arial" w:cs="Arial"/>
        </w:rPr>
        <w:tab/>
      </w:r>
      <w:r w:rsidRPr="00B40639">
        <w:rPr>
          <w:rFonts w:ascii="Arial" w:hAnsi="Arial" w:cs="Arial"/>
        </w:rPr>
        <w:tab/>
      </w:r>
      <w:r w:rsidRPr="00B40639">
        <w:rPr>
          <w:rFonts w:ascii="Arial" w:hAnsi="Arial" w:cs="Arial"/>
        </w:rPr>
        <w:tab/>
      </w:r>
      <w:r w:rsidRPr="00B40639">
        <w:rPr>
          <w:rFonts w:ascii="Arial" w:hAnsi="Arial" w:cs="Arial"/>
        </w:rPr>
        <w:tab/>
      </w:r>
      <w:r w:rsidRPr="00B40639">
        <w:rPr>
          <w:rFonts w:ascii="Arial" w:hAnsi="Arial" w:cs="Arial"/>
        </w:rPr>
        <w:tab/>
        <w:t xml:space="preserve">    </w:t>
      </w:r>
      <w:r w:rsidR="00E11F84" w:rsidRPr="00B40639">
        <w:rPr>
          <w:rFonts w:ascii="Arial" w:hAnsi="Arial" w:cs="Arial"/>
        </w:rPr>
        <w:t xml:space="preserve">   </w:t>
      </w:r>
      <w:r w:rsidRPr="00B40639">
        <w:rPr>
          <w:rFonts w:ascii="Arial" w:hAnsi="Arial" w:cs="Arial"/>
        </w:rPr>
        <w:t xml:space="preserve"> [</w:t>
      </w:r>
      <w:r w:rsidRPr="00B40639">
        <w:rPr>
          <w:rFonts w:ascii="Arial" w:hAnsi="Arial" w:cs="Arial"/>
          <w:i/>
          <w:iCs/>
        </w:rPr>
        <w:t>podpis</w:t>
      </w:r>
      <w:r w:rsidRPr="00B40639">
        <w:rPr>
          <w:rFonts w:ascii="Arial" w:hAnsi="Arial" w:cs="Arial"/>
        </w:rPr>
        <w:t>]</w:t>
      </w:r>
    </w:p>
    <w:p w14:paraId="6E0E10B0" w14:textId="77777777" w:rsidR="00B06B39" w:rsidRPr="00B40639" w:rsidRDefault="00B06B39" w:rsidP="00287B59">
      <w:pPr>
        <w:spacing w:before="120" w:after="120" w:line="360" w:lineRule="auto"/>
        <w:rPr>
          <w:rFonts w:ascii="Arial" w:hAnsi="Arial" w:cs="Arial"/>
        </w:rPr>
      </w:pPr>
    </w:p>
    <w:p w14:paraId="2CA3268D" w14:textId="77777777" w:rsidR="00C45CCE" w:rsidRPr="00B40639" w:rsidRDefault="00B06B39" w:rsidP="00287B59">
      <w:pPr>
        <w:spacing w:before="120" w:after="120" w:line="360" w:lineRule="auto"/>
        <w:ind w:left="4950" w:hanging="4950"/>
        <w:rPr>
          <w:rFonts w:ascii="Arial" w:hAnsi="Arial" w:cs="Arial"/>
          <w:i/>
          <w:iCs/>
        </w:rPr>
      </w:pPr>
      <w:r w:rsidRPr="00B40639">
        <w:rPr>
          <w:rFonts w:ascii="Arial" w:hAnsi="Arial" w:cs="Arial"/>
        </w:rPr>
        <w:t>[</w:t>
      </w:r>
      <w:r w:rsidRPr="00B40639">
        <w:rPr>
          <w:rFonts w:ascii="Arial" w:hAnsi="Arial" w:cs="Arial"/>
          <w:i/>
          <w:iCs/>
        </w:rPr>
        <w:t>data</w:t>
      </w:r>
      <w:r w:rsidRPr="00B40639">
        <w:rPr>
          <w:rFonts w:ascii="Arial" w:hAnsi="Arial" w:cs="Arial"/>
        </w:rPr>
        <w:t>]</w:t>
      </w:r>
      <w:r w:rsidRPr="00B40639">
        <w:rPr>
          <w:rFonts w:ascii="Arial" w:hAnsi="Arial" w:cs="Arial"/>
        </w:rPr>
        <w:tab/>
        <w:t xml:space="preserve">     [</w:t>
      </w:r>
      <w:r w:rsidRPr="00B40639">
        <w:rPr>
          <w:rFonts w:ascii="Arial" w:hAnsi="Arial" w:cs="Arial"/>
          <w:i/>
          <w:iCs/>
        </w:rPr>
        <w:t>data</w:t>
      </w:r>
      <w:r w:rsidRPr="00B40639">
        <w:rPr>
          <w:rFonts w:ascii="Arial" w:hAnsi="Arial" w:cs="Arial"/>
        </w:rPr>
        <w:t>]</w:t>
      </w:r>
    </w:p>
    <w:sectPr w:rsidR="00C45CCE" w:rsidRPr="00B40639" w:rsidSect="000C4283">
      <w:headerReference w:type="default" r:id="rId9"/>
      <w:pgSz w:w="11906" w:h="16838" w:code="9"/>
      <w:pgMar w:top="1418" w:right="992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B546B8" w14:textId="77777777" w:rsidR="0058170A" w:rsidRDefault="0058170A">
      <w:r>
        <w:separator/>
      </w:r>
    </w:p>
  </w:endnote>
  <w:endnote w:type="continuationSeparator" w:id="0">
    <w:p w14:paraId="7AE5D179" w14:textId="77777777" w:rsidR="0058170A" w:rsidRDefault="00581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A3D7BA" w14:textId="77777777" w:rsidR="0058170A" w:rsidRDefault="0058170A">
      <w:r>
        <w:separator/>
      </w:r>
    </w:p>
  </w:footnote>
  <w:footnote w:type="continuationSeparator" w:id="0">
    <w:p w14:paraId="4B24E6B6" w14:textId="77777777" w:rsidR="0058170A" w:rsidRDefault="005817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13E4F3" w14:textId="77777777" w:rsidR="00C028DB" w:rsidRDefault="00C028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55B41"/>
    <w:multiLevelType w:val="hybridMultilevel"/>
    <w:tmpl w:val="48B84096"/>
    <w:lvl w:ilvl="0" w:tplc="0415000F">
      <w:start w:val="1"/>
      <w:numFmt w:val="decimal"/>
      <w:lvlText w:val="%1."/>
      <w:lvlJc w:val="left"/>
      <w:pPr>
        <w:ind w:left="128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1" w15:restartNumberingAfterBreak="0">
    <w:nsid w:val="06A9317E"/>
    <w:multiLevelType w:val="hybridMultilevel"/>
    <w:tmpl w:val="DCB6DF9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AE7BC8"/>
    <w:multiLevelType w:val="multilevel"/>
    <w:tmpl w:val="01A2E47A"/>
    <w:lvl w:ilvl="0">
      <w:start w:val="1"/>
      <w:numFmt w:val="decimal"/>
      <w:lvlText w:val="%1."/>
      <w:legacy w:legacy="1" w:legacySpace="0" w:legacyIndent="0"/>
      <w:lvlJc w:val="left"/>
      <w:rPr>
        <w:rFonts w:cs="Times New Roman"/>
      </w:rPr>
    </w:lvl>
    <w:lvl w:ilvl="1">
      <w:start w:val="1"/>
      <w:numFmt w:val="decimal"/>
      <w:lvlText w:val="%1.%2."/>
      <w:legacy w:legacy="1" w:legacySpace="0" w:legacyIndent="0"/>
      <w:lvlJc w:val="left"/>
      <w:rPr>
        <w:rFonts w:cs="Times New Roman"/>
      </w:rPr>
    </w:lvl>
    <w:lvl w:ilvl="2">
      <w:start w:val="1"/>
      <w:numFmt w:val="decimal"/>
      <w:lvlText w:val="%1.%2.%3."/>
      <w:legacy w:legacy="1" w:legacySpace="0" w:legacyIndent="0"/>
      <w:lvlJc w:val="left"/>
      <w:rPr>
        <w:rFonts w:cs="Times New Roman"/>
      </w:rPr>
    </w:lvl>
    <w:lvl w:ilvl="3">
      <w:start w:val="1"/>
      <w:numFmt w:val="decimal"/>
      <w:lvlText w:val="%1.%2.%3.%4."/>
      <w:legacy w:legacy="1" w:legacySpace="0" w:legacyIndent="0"/>
      <w:lvlJc w:val="left"/>
      <w:rPr>
        <w:rFonts w:cs="Times New Roman"/>
      </w:rPr>
    </w:lvl>
    <w:lvl w:ilvl="4">
      <w:start w:val="1"/>
      <w:numFmt w:val="decimal"/>
      <w:lvlText w:val="%1.%2.%3.%4.%5."/>
      <w:legacy w:legacy="1" w:legacySpace="0" w:legacyIndent="0"/>
      <w:lvlJc w:val="left"/>
      <w:rPr>
        <w:rFonts w:cs="Times New Roman"/>
      </w:rPr>
    </w:lvl>
    <w:lvl w:ilvl="5">
      <w:start w:val="1"/>
      <w:numFmt w:val="decimal"/>
      <w:lvlText w:val="%1.%2.%3.%4.%5.%6."/>
      <w:legacy w:legacy="1" w:legacySpace="0" w:legacyIndent="0"/>
      <w:lvlJc w:val="left"/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0"/>
      <w:lvlJc w:val="left"/>
      <w:rPr>
        <w:rFonts w:cs="Times New Roman"/>
      </w:rPr>
    </w:lvl>
    <w:lvl w:ilvl="7">
      <w:start w:val="1"/>
      <w:numFmt w:val="decimal"/>
      <w:lvlText w:val="%1.%2.%3.%4.%5.%6.%7.%8."/>
      <w:legacy w:legacy="1" w:legacySpace="0" w:legacyIndent="0"/>
      <w:lvlJc w:val="left"/>
      <w:rPr>
        <w:rFonts w:cs="Times New Roman"/>
      </w:r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1800" w:hanging="1800"/>
      </w:pPr>
      <w:rPr>
        <w:rFonts w:cs="Times New Roman"/>
      </w:rPr>
    </w:lvl>
  </w:abstractNum>
  <w:abstractNum w:abstractNumId="3" w15:restartNumberingAfterBreak="0">
    <w:nsid w:val="086954EC"/>
    <w:multiLevelType w:val="hybridMultilevel"/>
    <w:tmpl w:val="530672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09BE5CE9"/>
    <w:multiLevelType w:val="hybridMultilevel"/>
    <w:tmpl w:val="B9AC8A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DE54EC2"/>
    <w:multiLevelType w:val="multilevel"/>
    <w:tmpl w:val="7612EDE0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795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DFE7766"/>
    <w:multiLevelType w:val="hybridMultilevel"/>
    <w:tmpl w:val="B2202618"/>
    <w:lvl w:ilvl="0" w:tplc="0415000F">
      <w:start w:val="1"/>
      <w:numFmt w:val="decimal"/>
      <w:lvlText w:val="%1."/>
      <w:lvlJc w:val="left"/>
      <w:pPr>
        <w:ind w:left="128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7" w15:restartNumberingAfterBreak="0">
    <w:nsid w:val="10861E9D"/>
    <w:multiLevelType w:val="multilevel"/>
    <w:tmpl w:val="5726DB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1274054"/>
    <w:multiLevelType w:val="hybridMultilevel"/>
    <w:tmpl w:val="B03EE08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ADD0ACC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B04A9832">
      <w:start w:val="6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14332E0D"/>
    <w:multiLevelType w:val="hybridMultilevel"/>
    <w:tmpl w:val="86D89D9A"/>
    <w:lvl w:ilvl="0" w:tplc="04150011">
      <w:start w:val="1"/>
      <w:numFmt w:val="decimal"/>
      <w:lvlText w:val="%1)"/>
      <w:lvlJc w:val="left"/>
      <w:pPr>
        <w:ind w:left="14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10" w15:restartNumberingAfterBreak="0">
    <w:nsid w:val="1484430E"/>
    <w:multiLevelType w:val="hybridMultilevel"/>
    <w:tmpl w:val="BBF2B9AC"/>
    <w:lvl w:ilvl="0" w:tplc="0415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1" w15:restartNumberingAfterBreak="0">
    <w:nsid w:val="15B57788"/>
    <w:multiLevelType w:val="multilevel"/>
    <w:tmpl w:val="B8B48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64D4055"/>
    <w:multiLevelType w:val="hybridMultilevel"/>
    <w:tmpl w:val="8B585164"/>
    <w:lvl w:ilvl="0" w:tplc="280014C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8D13E5"/>
    <w:multiLevelType w:val="multilevel"/>
    <w:tmpl w:val="E8CEE814"/>
    <w:lvl w:ilvl="0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-474"/>
        </w:tabs>
        <w:ind w:left="-47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14" w15:restartNumberingAfterBreak="0">
    <w:nsid w:val="18B4606A"/>
    <w:multiLevelType w:val="hybridMultilevel"/>
    <w:tmpl w:val="F9E0D190"/>
    <w:lvl w:ilvl="0" w:tplc="3D2A05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AC769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0A4514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8E0105F"/>
    <w:multiLevelType w:val="multilevel"/>
    <w:tmpl w:val="72B2A08C"/>
    <w:lvl w:ilvl="0">
      <w:start w:val="2"/>
      <w:numFmt w:val="lowerLetter"/>
      <w:lvlText w:val="%1)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-474"/>
        </w:tabs>
        <w:ind w:left="-474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 w:hint="default"/>
      </w:rPr>
    </w:lvl>
  </w:abstractNum>
  <w:abstractNum w:abstractNumId="16" w15:restartNumberingAfterBreak="0">
    <w:nsid w:val="19087638"/>
    <w:multiLevelType w:val="hybridMultilevel"/>
    <w:tmpl w:val="62468E2A"/>
    <w:lvl w:ilvl="0" w:tplc="5C98894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AEE4D15"/>
    <w:multiLevelType w:val="hybridMultilevel"/>
    <w:tmpl w:val="AFE20B5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C7B5BE2"/>
    <w:multiLevelType w:val="multilevel"/>
    <w:tmpl w:val="5E70875C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1D9509E5"/>
    <w:multiLevelType w:val="hybridMultilevel"/>
    <w:tmpl w:val="30F4635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20" w15:restartNumberingAfterBreak="0">
    <w:nsid w:val="1ED32914"/>
    <w:multiLevelType w:val="singleLevel"/>
    <w:tmpl w:val="E382840C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2021565C"/>
    <w:multiLevelType w:val="hybridMultilevel"/>
    <w:tmpl w:val="9B1048AA"/>
    <w:lvl w:ilvl="0" w:tplc="04150011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22" w15:restartNumberingAfterBreak="0">
    <w:nsid w:val="20B15A65"/>
    <w:multiLevelType w:val="hybridMultilevel"/>
    <w:tmpl w:val="551EDA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ACEBF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7130E174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cs="Times New Roman" w:hint="default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1FF5BB8"/>
    <w:multiLevelType w:val="singleLevel"/>
    <w:tmpl w:val="E382840C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23244CD7"/>
    <w:multiLevelType w:val="multilevel"/>
    <w:tmpl w:val="46B2A37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3647358"/>
    <w:multiLevelType w:val="hybridMultilevel"/>
    <w:tmpl w:val="4776E094"/>
    <w:lvl w:ilvl="0" w:tplc="1A7E9F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237C11AF"/>
    <w:multiLevelType w:val="hybridMultilevel"/>
    <w:tmpl w:val="EC3081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239E1109"/>
    <w:multiLevelType w:val="hybridMultilevel"/>
    <w:tmpl w:val="621E86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3F94E16"/>
    <w:multiLevelType w:val="singleLevel"/>
    <w:tmpl w:val="B02E6644"/>
    <w:lvl w:ilvl="0">
      <w:start w:val="2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hint="default"/>
      </w:rPr>
    </w:lvl>
  </w:abstractNum>
  <w:abstractNum w:abstractNumId="29" w15:restartNumberingAfterBreak="0">
    <w:nsid w:val="24644800"/>
    <w:multiLevelType w:val="hybridMultilevel"/>
    <w:tmpl w:val="D2604EB4"/>
    <w:lvl w:ilvl="0" w:tplc="0415000F">
      <w:start w:val="1"/>
      <w:numFmt w:val="decimal"/>
      <w:lvlText w:val="%1."/>
      <w:lvlJc w:val="left"/>
      <w:pPr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0" w15:restartNumberingAfterBreak="0">
    <w:nsid w:val="25DA48AB"/>
    <w:multiLevelType w:val="hybridMultilevel"/>
    <w:tmpl w:val="592EA96C"/>
    <w:lvl w:ilvl="0" w:tplc="364ED96E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265F4378"/>
    <w:multiLevelType w:val="hybridMultilevel"/>
    <w:tmpl w:val="B03EE0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DD0AC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B04A9832">
      <w:start w:val="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267A4E89"/>
    <w:multiLevelType w:val="hybridMultilevel"/>
    <w:tmpl w:val="2B2EF6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28783343"/>
    <w:multiLevelType w:val="hybridMultilevel"/>
    <w:tmpl w:val="96DE485E"/>
    <w:lvl w:ilvl="0" w:tplc="BA14144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295717A5"/>
    <w:multiLevelType w:val="hybridMultilevel"/>
    <w:tmpl w:val="8460DA1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2E7905B7"/>
    <w:multiLevelType w:val="hybridMultilevel"/>
    <w:tmpl w:val="F22040B2"/>
    <w:lvl w:ilvl="0" w:tplc="77A43070">
      <w:start w:val="4"/>
      <w:numFmt w:val="decimal"/>
      <w:lvlText w:val="%1.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30793F19"/>
    <w:multiLevelType w:val="hybridMultilevel"/>
    <w:tmpl w:val="A912854E"/>
    <w:lvl w:ilvl="0" w:tplc="FFFFFFFF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0D8114C"/>
    <w:multiLevelType w:val="hybridMultilevel"/>
    <w:tmpl w:val="69044AB6"/>
    <w:lvl w:ilvl="0" w:tplc="68F88C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2801208"/>
    <w:multiLevelType w:val="multilevel"/>
    <w:tmpl w:val="27BEF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33297C74"/>
    <w:multiLevelType w:val="hybridMultilevel"/>
    <w:tmpl w:val="C116E088"/>
    <w:lvl w:ilvl="0" w:tplc="6E760AEE">
      <w:start w:val="1"/>
      <w:numFmt w:val="decimal"/>
      <w:lvlText w:val="%1."/>
      <w:lvlJc w:val="left"/>
      <w:pPr>
        <w:tabs>
          <w:tab w:val="num" w:pos="-2136"/>
        </w:tabs>
        <w:ind w:left="-2136" w:hanging="360"/>
      </w:pPr>
      <w:rPr>
        <w:rFonts w:cs="Times New Roman" w:hint="default"/>
        <w:i w:val="0"/>
        <w:iCs w:val="0"/>
      </w:rPr>
    </w:lvl>
    <w:lvl w:ilvl="1" w:tplc="983E20FC">
      <w:start w:val="1"/>
      <w:numFmt w:val="decimal"/>
      <w:lvlText w:val="%2)"/>
      <w:lvlJc w:val="left"/>
      <w:pPr>
        <w:tabs>
          <w:tab w:val="num" w:pos="-1416"/>
        </w:tabs>
        <w:ind w:left="-1416" w:hanging="360"/>
      </w:pPr>
      <w:rPr>
        <w:rFonts w:cs="Times New Roman" w:hint="default"/>
        <w:i w:val="0"/>
        <w:iCs w:val="0"/>
      </w:rPr>
    </w:lvl>
    <w:lvl w:ilvl="2" w:tplc="4170BD52">
      <w:start w:val="1"/>
      <w:numFmt w:val="bullet"/>
      <w:lvlText w:val="-"/>
      <w:lvlJc w:val="left"/>
      <w:pPr>
        <w:tabs>
          <w:tab w:val="num" w:pos="-516"/>
        </w:tabs>
        <w:ind w:left="-516" w:hanging="360"/>
      </w:pPr>
      <w:rPr>
        <w:rFonts w:ascii="Times New Roman" w:eastAsia="Times New Roman" w:hAnsi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4"/>
        </w:tabs>
        <w:ind w:left="2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744"/>
        </w:tabs>
        <w:ind w:left="7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1464"/>
        </w:tabs>
        <w:ind w:left="146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184"/>
        </w:tabs>
        <w:ind w:left="218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904"/>
        </w:tabs>
        <w:ind w:left="290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3624"/>
        </w:tabs>
        <w:ind w:left="3624" w:hanging="180"/>
      </w:pPr>
      <w:rPr>
        <w:rFonts w:cs="Times New Roman"/>
      </w:rPr>
    </w:lvl>
  </w:abstractNum>
  <w:abstractNum w:abstractNumId="40" w15:restartNumberingAfterBreak="0">
    <w:nsid w:val="33504D37"/>
    <w:multiLevelType w:val="hybridMultilevel"/>
    <w:tmpl w:val="EE586B88"/>
    <w:lvl w:ilvl="0" w:tplc="04150017">
      <w:start w:val="1"/>
      <w:numFmt w:val="lowerLetter"/>
      <w:lvlText w:val="%1)"/>
      <w:lvlJc w:val="left"/>
      <w:pPr>
        <w:ind w:left="179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5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1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  <w:rPr>
        <w:rFonts w:cs="Times New Roman"/>
      </w:rPr>
    </w:lvl>
  </w:abstractNum>
  <w:abstractNum w:abstractNumId="41" w15:restartNumberingAfterBreak="0">
    <w:nsid w:val="33544D97"/>
    <w:multiLevelType w:val="hybridMultilevel"/>
    <w:tmpl w:val="AEDA5AA6"/>
    <w:lvl w:ilvl="0" w:tplc="0AC219F2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2" w15:restartNumberingAfterBreak="0">
    <w:nsid w:val="33FD2982"/>
    <w:multiLevelType w:val="hybridMultilevel"/>
    <w:tmpl w:val="E9003A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ACEBF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7130E174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cs="Times New Roman" w:hint="default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35A6531C"/>
    <w:multiLevelType w:val="hybridMultilevel"/>
    <w:tmpl w:val="66984CB4"/>
    <w:lvl w:ilvl="0" w:tplc="0415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4" w15:restartNumberingAfterBreak="0">
    <w:nsid w:val="367B3ADA"/>
    <w:multiLevelType w:val="hybridMultilevel"/>
    <w:tmpl w:val="874CD73C"/>
    <w:lvl w:ilvl="0" w:tplc="FFFFFFFF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ascii="Bookman Old Style" w:hAnsi="Bookman Old Style" w:cs="Bookman Old Style" w:hint="default"/>
        <w:color w:val="000080"/>
      </w:r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B7B1E87"/>
    <w:multiLevelType w:val="hybridMultilevel"/>
    <w:tmpl w:val="CACECD34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6" w15:restartNumberingAfterBreak="0">
    <w:nsid w:val="3BC81D0E"/>
    <w:multiLevelType w:val="hybridMultilevel"/>
    <w:tmpl w:val="D550DD68"/>
    <w:lvl w:ilvl="0" w:tplc="0415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7" w15:restartNumberingAfterBreak="0">
    <w:nsid w:val="3DF117FD"/>
    <w:multiLevelType w:val="hybridMultilevel"/>
    <w:tmpl w:val="ECD40930"/>
    <w:lvl w:ilvl="0" w:tplc="04150011">
      <w:start w:val="1"/>
      <w:numFmt w:val="decimal"/>
      <w:lvlText w:val="%1)"/>
      <w:lvlJc w:val="left"/>
      <w:pPr>
        <w:ind w:left="9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3F0317BC"/>
    <w:multiLevelType w:val="hybridMultilevel"/>
    <w:tmpl w:val="5BB6D8CC"/>
    <w:lvl w:ilvl="0" w:tplc="0415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9" w15:restartNumberingAfterBreak="0">
    <w:nsid w:val="3F084A20"/>
    <w:multiLevelType w:val="multilevel"/>
    <w:tmpl w:val="13D8A7CE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50" w15:restartNumberingAfterBreak="0">
    <w:nsid w:val="427C623B"/>
    <w:multiLevelType w:val="multilevel"/>
    <w:tmpl w:val="C116E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43747A52"/>
    <w:multiLevelType w:val="multilevel"/>
    <w:tmpl w:val="E0047A64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46056C2D"/>
    <w:multiLevelType w:val="multilevel"/>
    <w:tmpl w:val="2C08740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-474"/>
        </w:tabs>
        <w:ind w:left="-47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426"/>
        </w:tabs>
        <w:ind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53" w15:restartNumberingAfterBreak="0">
    <w:nsid w:val="48053DC8"/>
    <w:multiLevelType w:val="multilevel"/>
    <w:tmpl w:val="ACA6F5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48CC6FAE"/>
    <w:multiLevelType w:val="multilevel"/>
    <w:tmpl w:val="D3445806"/>
    <w:lvl w:ilvl="0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49BF6604"/>
    <w:multiLevelType w:val="hybridMultilevel"/>
    <w:tmpl w:val="8968B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4CB45ACD"/>
    <w:multiLevelType w:val="multilevel"/>
    <w:tmpl w:val="ACA6F5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4D224D2E"/>
    <w:multiLevelType w:val="hybridMultilevel"/>
    <w:tmpl w:val="1582747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ACEBF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7130E174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cs="Times New Roman" w:hint="default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4DBE327C"/>
    <w:multiLevelType w:val="hybridMultilevel"/>
    <w:tmpl w:val="F2705A5C"/>
    <w:lvl w:ilvl="0" w:tplc="0415000F">
      <w:start w:val="1"/>
      <w:numFmt w:val="decimal"/>
      <w:lvlText w:val="%1."/>
      <w:lvlJc w:val="left"/>
      <w:pPr>
        <w:ind w:left="17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4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20" w:hanging="180"/>
      </w:pPr>
      <w:rPr>
        <w:rFonts w:cs="Times New Roman"/>
      </w:rPr>
    </w:lvl>
  </w:abstractNum>
  <w:abstractNum w:abstractNumId="59" w15:restartNumberingAfterBreak="0">
    <w:nsid w:val="4E0F677F"/>
    <w:multiLevelType w:val="hybridMultilevel"/>
    <w:tmpl w:val="4216A06A"/>
    <w:lvl w:ilvl="0" w:tplc="85E2C1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FB4748E"/>
    <w:multiLevelType w:val="hybridMultilevel"/>
    <w:tmpl w:val="13D8A7CE"/>
    <w:lvl w:ilvl="0" w:tplc="0AC219F2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77A43070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61" w15:restartNumberingAfterBreak="0">
    <w:nsid w:val="50C13430"/>
    <w:multiLevelType w:val="hybridMultilevel"/>
    <w:tmpl w:val="34C24AB4"/>
    <w:lvl w:ilvl="0" w:tplc="91B8A7B0">
      <w:start w:val="5"/>
      <w:numFmt w:val="bullet"/>
      <w:lvlText w:val=""/>
      <w:lvlJc w:val="left"/>
      <w:pPr>
        <w:tabs>
          <w:tab w:val="num" w:pos="700"/>
        </w:tabs>
        <w:ind w:left="680" w:hanging="340"/>
      </w:pPr>
      <w:rPr>
        <w:rFonts w:ascii="Wingdings" w:hAnsi="Wingdings" w:hint="default"/>
        <w:color w:val="auto"/>
      </w:rPr>
    </w:lvl>
    <w:lvl w:ilvl="1" w:tplc="2876902C">
      <w:start w:val="1"/>
      <w:numFmt w:val="bullet"/>
      <w:lvlText w:val=""/>
      <w:lvlJc w:val="left"/>
      <w:pPr>
        <w:tabs>
          <w:tab w:val="num" w:pos="1780"/>
        </w:tabs>
        <w:ind w:left="1760" w:hanging="340"/>
      </w:pPr>
      <w:rPr>
        <w:rFonts w:ascii="Wingdings" w:hAnsi="Wingdings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62" w15:restartNumberingAfterBreak="0">
    <w:nsid w:val="50C30266"/>
    <w:multiLevelType w:val="multilevel"/>
    <w:tmpl w:val="2C087406"/>
    <w:lvl w:ilvl="0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54157762"/>
    <w:multiLevelType w:val="hybridMultilevel"/>
    <w:tmpl w:val="5762DF3A"/>
    <w:lvl w:ilvl="0" w:tplc="0415000F">
      <w:start w:val="1"/>
      <w:numFmt w:val="decimal"/>
      <w:lvlText w:val="%1."/>
      <w:lvlJc w:val="left"/>
      <w:pPr>
        <w:ind w:left="11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64" w15:restartNumberingAfterBreak="0">
    <w:nsid w:val="565B2EEB"/>
    <w:multiLevelType w:val="multilevel"/>
    <w:tmpl w:val="A628BE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595C79FF"/>
    <w:multiLevelType w:val="multilevel"/>
    <w:tmpl w:val="E8CEE814"/>
    <w:lvl w:ilvl="0">
      <w:start w:val="1"/>
      <w:numFmt w:val="decimal"/>
      <w:lvlText w:val="%1)"/>
      <w:lvlJc w:val="left"/>
      <w:pPr>
        <w:tabs>
          <w:tab w:val="num" w:pos="1212"/>
        </w:tabs>
        <w:ind w:left="1212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-474"/>
        </w:tabs>
        <w:ind w:left="-474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426"/>
        </w:tabs>
        <w:ind w:left="426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966"/>
        </w:tabs>
        <w:ind w:left="96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1686"/>
        </w:tabs>
        <w:ind w:left="168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406"/>
        </w:tabs>
        <w:ind w:left="240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126"/>
        </w:tabs>
        <w:ind w:left="312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46"/>
        </w:tabs>
        <w:ind w:left="384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566"/>
        </w:tabs>
        <w:ind w:left="4566" w:hanging="180"/>
      </w:pPr>
      <w:rPr>
        <w:rFonts w:cs="Times New Roman"/>
      </w:rPr>
    </w:lvl>
  </w:abstractNum>
  <w:abstractNum w:abstractNumId="66" w15:restartNumberingAfterBreak="0">
    <w:nsid w:val="5C416ABF"/>
    <w:multiLevelType w:val="hybridMultilevel"/>
    <w:tmpl w:val="E3480664"/>
    <w:lvl w:ilvl="0" w:tplc="BA18C8FA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5CD76D00"/>
    <w:multiLevelType w:val="hybridMultilevel"/>
    <w:tmpl w:val="E2206582"/>
    <w:lvl w:ilvl="0" w:tplc="D39A7876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5D722F53"/>
    <w:multiLevelType w:val="hybridMultilevel"/>
    <w:tmpl w:val="C6727D40"/>
    <w:lvl w:ilvl="0" w:tplc="04150011">
      <w:start w:val="1"/>
      <w:numFmt w:val="decimal"/>
      <w:lvlText w:val="%1)"/>
      <w:lvlJc w:val="left"/>
      <w:pPr>
        <w:ind w:left="14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69" w15:restartNumberingAfterBreak="0">
    <w:nsid w:val="5D74025C"/>
    <w:multiLevelType w:val="hybridMultilevel"/>
    <w:tmpl w:val="A87401D4"/>
    <w:lvl w:ilvl="0" w:tplc="81DAE87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5E6A5AAF"/>
    <w:multiLevelType w:val="hybridMultilevel"/>
    <w:tmpl w:val="726C2C9E"/>
    <w:lvl w:ilvl="0" w:tplc="BF8E2424">
      <w:start w:val="6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E773B39"/>
    <w:multiLevelType w:val="hybridMultilevel"/>
    <w:tmpl w:val="92124AB8"/>
    <w:lvl w:ilvl="0" w:tplc="0AC219F2">
      <w:start w:val="1"/>
      <w:numFmt w:val="decimal"/>
      <w:lvlText w:val="%1)"/>
      <w:lvlJc w:val="left"/>
      <w:pPr>
        <w:tabs>
          <w:tab w:val="num" w:pos="2760"/>
        </w:tabs>
        <w:ind w:left="27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72" w15:restartNumberingAfterBreak="0">
    <w:nsid w:val="5F836582"/>
    <w:multiLevelType w:val="hybridMultilevel"/>
    <w:tmpl w:val="07B4E7A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642066CC"/>
    <w:multiLevelType w:val="hybridMultilevel"/>
    <w:tmpl w:val="F7FE714E"/>
    <w:lvl w:ilvl="0" w:tplc="364ED96E">
      <w:start w:val="1"/>
      <w:numFmt w:val="decimal"/>
      <w:lvlText w:val="%1."/>
      <w:lvlJc w:val="left"/>
      <w:pPr>
        <w:tabs>
          <w:tab w:val="num" w:pos="3905"/>
        </w:tabs>
        <w:ind w:left="3905" w:hanging="360"/>
      </w:pPr>
      <w:rPr>
        <w:rFonts w:cs="Times New Roman" w:hint="default"/>
      </w:rPr>
    </w:lvl>
    <w:lvl w:ilvl="1" w:tplc="4FF82BE6">
      <w:start w:val="6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657B6DC4"/>
    <w:multiLevelType w:val="hybridMultilevel"/>
    <w:tmpl w:val="E9003A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ACEBF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7130E174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cs="Times New Roman" w:hint="default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 w15:restartNumberingAfterBreak="0">
    <w:nsid w:val="6ACB4E60"/>
    <w:multiLevelType w:val="multilevel"/>
    <w:tmpl w:val="13D8A7CE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76" w15:restartNumberingAfterBreak="0">
    <w:nsid w:val="6AD073C5"/>
    <w:multiLevelType w:val="hybridMultilevel"/>
    <w:tmpl w:val="25C8BC22"/>
    <w:lvl w:ilvl="0" w:tplc="467A40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D2A2BA4"/>
    <w:multiLevelType w:val="hybridMultilevel"/>
    <w:tmpl w:val="F6A8165C"/>
    <w:lvl w:ilvl="0" w:tplc="FFFFFFFF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 w15:restartNumberingAfterBreak="0">
    <w:nsid w:val="6DB8756C"/>
    <w:multiLevelType w:val="hybridMultilevel"/>
    <w:tmpl w:val="064A994A"/>
    <w:lvl w:ilvl="0" w:tplc="DAA81764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6DC14A94"/>
    <w:multiLevelType w:val="multilevel"/>
    <w:tmpl w:val="D2FA71D4"/>
    <w:lvl w:ilvl="0">
      <w:start w:val="1"/>
      <w:numFmt w:val="decimal"/>
      <w:lvlText w:val="%1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 w15:restartNumberingAfterBreak="0">
    <w:nsid w:val="6DF93A4C"/>
    <w:multiLevelType w:val="hybridMultilevel"/>
    <w:tmpl w:val="73809004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1" w15:restartNumberingAfterBreak="0">
    <w:nsid w:val="6F4154E9"/>
    <w:multiLevelType w:val="hybridMultilevel"/>
    <w:tmpl w:val="6BAC42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FB00E40"/>
    <w:multiLevelType w:val="hybridMultilevel"/>
    <w:tmpl w:val="B15821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70164E1E"/>
    <w:multiLevelType w:val="hybridMultilevel"/>
    <w:tmpl w:val="42F40E6C"/>
    <w:lvl w:ilvl="0" w:tplc="BC6AD4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 w15:restartNumberingAfterBreak="0">
    <w:nsid w:val="74C45D02"/>
    <w:multiLevelType w:val="hybridMultilevel"/>
    <w:tmpl w:val="D8C0C92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5" w15:restartNumberingAfterBreak="0">
    <w:nsid w:val="761D0929"/>
    <w:multiLevelType w:val="hybridMultilevel"/>
    <w:tmpl w:val="3F24C5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 w15:restartNumberingAfterBreak="0">
    <w:nsid w:val="77791DC5"/>
    <w:multiLevelType w:val="hybridMultilevel"/>
    <w:tmpl w:val="A8DA3D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927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785117C3"/>
    <w:multiLevelType w:val="hybridMultilevel"/>
    <w:tmpl w:val="21760E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3FAF8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CACEBF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7130E174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cs="Times New Roman" w:hint="default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 w15:restartNumberingAfterBreak="0">
    <w:nsid w:val="7905013E"/>
    <w:multiLevelType w:val="hybridMultilevel"/>
    <w:tmpl w:val="BEEE285E"/>
    <w:lvl w:ilvl="0" w:tplc="0415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89" w15:restartNumberingAfterBreak="0">
    <w:nsid w:val="79086BF4"/>
    <w:multiLevelType w:val="hybridMultilevel"/>
    <w:tmpl w:val="2068B898"/>
    <w:lvl w:ilvl="0" w:tplc="F03A95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0" w15:restartNumberingAfterBreak="0">
    <w:nsid w:val="795D47D4"/>
    <w:multiLevelType w:val="hybridMultilevel"/>
    <w:tmpl w:val="8BF0FD88"/>
    <w:lvl w:ilvl="0" w:tplc="30E05BB0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7AF30FA2"/>
    <w:multiLevelType w:val="hybridMultilevel"/>
    <w:tmpl w:val="B65A4A56"/>
    <w:lvl w:ilvl="0" w:tplc="25544A9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 w15:restartNumberingAfterBreak="0">
    <w:nsid w:val="7E834B43"/>
    <w:multiLevelType w:val="hybridMultilevel"/>
    <w:tmpl w:val="0D26D84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28"/>
  </w:num>
  <w:num w:numId="3">
    <w:abstractNumId w:val="23"/>
  </w:num>
  <w:num w:numId="4">
    <w:abstractNumId w:val="20"/>
  </w:num>
  <w:num w:numId="5">
    <w:abstractNumId w:val="8"/>
  </w:num>
  <w:num w:numId="6">
    <w:abstractNumId w:val="4"/>
  </w:num>
  <w:num w:numId="7">
    <w:abstractNumId w:val="39"/>
  </w:num>
  <w:num w:numId="8">
    <w:abstractNumId w:val="74"/>
  </w:num>
  <w:num w:numId="9">
    <w:abstractNumId w:val="83"/>
  </w:num>
  <w:num w:numId="10">
    <w:abstractNumId w:val="14"/>
  </w:num>
  <w:num w:numId="11">
    <w:abstractNumId w:val="55"/>
  </w:num>
  <w:num w:numId="12">
    <w:abstractNumId w:val="72"/>
  </w:num>
  <w:num w:numId="13">
    <w:abstractNumId w:val="11"/>
  </w:num>
  <w:num w:numId="14">
    <w:abstractNumId w:val="26"/>
  </w:num>
  <w:num w:numId="15">
    <w:abstractNumId w:val="73"/>
  </w:num>
  <w:num w:numId="16">
    <w:abstractNumId w:val="79"/>
  </w:num>
  <w:num w:numId="17">
    <w:abstractNumId w:val="77"/>
  </w:num>
  <w:num w:numId="18">
    <w:abstractNumId w:val="2"/>
  </w:num>
  <w:num w:numId="19">
    <w:abstractNumId w:val="51"/>
  </w:num>
  <w:num w:numId="20">
    <w:abstractNumId w:val="44"/>
  </w:num>
  <w:num w:numId="21">
    <w:abstractNumId w:val="34"/>
  </w:num>
  <w:num w:numId="22">
    <w:abstractNumId w:val="5"/>
  </w:num>
  <w:num w:numId="23">
    <w:abstractNumId w:val="36"/>
  </w:num>
  <w:num w:numId="24">
    <w:abstractNumId w:val="1"/>
  </w:num>
  <w:num w:numId="25">
    <w:abstractNumId w:val="82"/>
  </w:num>
  <w:num w:numId="26">
    <w:abstractNumId w:val="76"/>
  </w:num>
  <w:num w:numId="27">
    <w:abstractNumId w:val="61"/>
  </w:num>
  <w:num w:numId="28">
    <w:abstractNumId w:val="3"/>
  </w:num>
  <w:num w:numId="29">
    <w:abstractNumId w:val="69"/>
  </w:num>
  <w:num w:numId="30">
    <w:abstractNumId w:val="60"/>
  </w:num>
  <w:num w:numId="31">
    <w:abstractNumId w:val="53"/>
  </w:num>
  <w:num w:numId="32">
    <w:abstractNumId w:val="50"/>
  </w:num>
  <w:num w:numId="33">
    <w:abstractNumId w:val="56"/>
  </w:num>
  <w:num w:numId="34">
    <w:abstractNumId w:val="7"/>
  </w:num>
  <w:num w:numId="35">
    <w:abstractNumId w:val="38"/>
  </w:num>
  <w:num w:numId="36">
    <w:abstractNumId w:val="89"/>
  </w:num>
  <w:num w:numId="37">
    <w:abstractNumId w:val="24"/>
  </w:num>
  <w:num w:numId="38">
    <w:abstractNumId w:val="49"/>
  </w:num>
  <w:num w:numId="39">
    <w:abstractNumId w:val="75"/>
  </w:num>
  <w:num w:numId="40">
    <w:abstractNumId w:val="21"/>
  </w:num>
  <w:num w:numId="41">
    <w:abstractNumId w:val="64"/>
  </w:num>
  <w:num w:numId="42">
    <w:abstractNumId w:val="41"/>
  </w:num>
  <w:num w:numId="43">
    <w:abstractNumId w:val="71"/>
  </w:num>
  <w:num w:numId="44">
    <w:abstractNumId w:val="35"/>
  </w:num>
  <w:num w:numId="45">
    <w:abstractNumId w:val="48"/>
  </w:num>
  <w:num w:numId="46">
    <w:abstractNumId w:val="31"/>
  </w:num>
  <w:num w:numId="47">
    <w:abstractNumId w:val="91"/>
  </w:num>
  <w:num w:numId="48">
    <w:abstractNumId w:val="40"/>
  </w:num>
  <w:num w:numId="49">
    <w:abstractNumId w:val="70"/>
  </w:num>
  <w:num w:numId="50">
    <w:abstractNumId w:val="59"/>
  </w:num>
  <w:num w:numId="51">
    <w:abstractNumId w:val="54"/>
  </w:num>
  <w:num w:numId="52">
    <w:abstractNumId w:val="52"/>
  </w:num>
  <w:num w:numId="53">
    <w:abstractNumId w:val="62"/>
  </w:num>
  <w:num w:numId="54">
    <w:abstractNumId w:val="13"/>
  </w:num>
  <w:num w:numId="55">
    <w:abstractNumId w:val="43"/>
  </w:num>
  <w:num w:numId="56">
    <w:abstractNumId w:val="87"/>
  </w:num>
  <w:num w:numId="57">
    <w:abstractNumId w:val="25"/>
  </w:num>
  <w:num w:numId="58">
    <w:abstractNumId w:val="19"/>
  </w:num>
  <w:num w:numId="59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7"/>
  </w:num>
  <w:num w:numId="61">
    <w:abstractNumId w:val="17"/>
  </w:num>
  <w:num w:numId="62">
    <w:abstractNumId w:val="9"/>
  </w:num>
  <w:num w:numId="63">
    <w:abstractNumId w:val="88"/>
  </w:num>
  <w:num w:numId="64">
    <w:abstractNumId w:val="10"/>
  </w:num>
  <w:num w:numId="65">
    <w:abstractNumId w:val="92"/>
  </w:num>
  <w:num w:numId="66">
    <w:abstractNumId w:val="68"/>
  </w:num>
  <w:num w:numId="67">
    <w:abstractNumId w:val="58"/>
  </w:num>
  <w:num w:numId="68">
    <w:abstractNumId w:val="57"/>
  </w:num>
  <w:num w:numId="69">
    <w:abstractNumId w:val="33"/>
  </w:num>
  <w:num w:numId="70">
    <w:abstractNumId w:val="90"/>
  </w:num>
  <w:num w:numId="71">
    <w:abstractNumId w:val="46"/>
  </w:num>
  <w:num w:numId="72">
    <w:abstractNumId w:val="6"/>
  </w:num>
  <w:num w:numId="73">
    <w:abstractNumId w:val="66"/>
  </w:num>
  <w:num w:numId="74">
    <w:abstractNumId w:val="47"/>
  </w:num>
  <w:num w:numId="75">
    <w:abstractNumId w:val="27"/>
  </w:num>
  <w:num w:numId="76">
    <w:abstractNumId w:val="22"/>
  </w:num>
  <w:num w:numId="77">
    <w:abstractNumId w:val="85"/>
  </w:num>
  <w:num w:numId="78">
    <w:abstractNumId w:val="78"/>
  </w:num>
  <w:num w:numId="79">
    <w:abstractNumId w:val="45"/>
  </w:num>
  <w:num w:numId="80">
    <w:abstractNumId w:val="0"/>
  </w:num>
  <w:num w:numId="81">
    <w:abstractNumId w:val="67"/>
  </w:num>
  <w:num w:numId="82">
    <w:abstractNumId w:val="29"/>
  </w:num>
  <w:num w:numId="83">
    <w:abstractNumId w:val="42"/>
  </w:num>
  <w:num w:numId="84">
    <w:abstractNumId w:val="16"/>
  </w:num>
  <w:num w:numId="85">
    <w:abstractNumId w:val="32"/>
  </w:num>
  <w:num w:numId="86">
    <w:abstractNumId w:val="86"/>
  </w:num>
  <w:num w:numId="87">
    <w:abstractNumId w:val="63"/>
  </w:num>
  <w:num w:numId="88">
    <w:abstractNumId w:val="30"/>
  </w:num>
  <w:num w:numId="89">
    <w:abstractNumId w:val="65"/>
  </w:num>
  <w:num w:numId="90">
    <w:abstractNumId w:val="84"/>
  </w:num>
  <w:num w:numId="91">
    <w:abstractNumId w:val="80"/>
  </w:num>
  <w:num w:numId="92">
    <w:abstractNumId w:val="12"/>
  </w:num>
  <w:num w:numId="93">
    <w:abstractNumId w:val="15"/>
  </w:num>
  <w:num w:numId="94">
    <w:abstractNumId w:val="81"/>
  </w:num>
  <w:numIdMacAtCleanup w:val="92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icja Kwaśny">
    <w15:presenceInfo w15:providerId="AD" w15:userId="S-1-5-21-2158586614-64641980-2534825932-15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trackRevisions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BD2"/>
    <w:rsid w:val="00002631"/>
    <w:rsid w:val="00012701"/>
    <w:rsid w:val="00012C3E"/>
    <w:rsid w:val="00014FB2"/>
    <w:rsid w:val="00016548"/>
    <w:rsid w:val="000202FA"/>
    <w:rsid w:val="00021283"/>
    <w:rsid w:val="00021FDB"/>
    <w:rsid w:val="0002294C"/>
    <w:rsid w:val="00026963"/>
    <w:rsid w:val="0003387E"/>
    <w:rsid w:val="00033FC8"/>
    <w:rsid w:val="00046340"/>
    <w:rsid w:val="00055BB2"/>
    <w:rsid w:val="00060452"/>
    <w:rsid w:val="00061F99"/>
    <w:rsid w:val="000660BA"/>
    <w:rsid w:val="00067808"/>
    <w:rsid w:val="00070101"/>
    <w:rsid w:val="00074BD1"/>
    <w:rsid w:val="00076754"/>
    <w:rsid w:val="00080C6F"/>
    <w:rsid w:val="000815FF"/>
    <w:rsid w:val="00084700"/>
    <w:rsid w:val="0008485E"/>
    <w:rsid w:val="000867C4"/>
    <w:rsid w:val="00087A6A"/>
    <w:rsid w:val="00092828"/>
    <w:rsid w:val="000931F0"/>
    <w:rsid w:val="000953D6"/>
    <w:rsid w:val="00097A15"/>
    <w:rsid w:val="000A456C"/>
    <w:rsid w:val="000A4FA2"/>
    <w:rsid w:val="000A5E85"/>
    <w:rsid w:val="000A7B13"/>
    <w:rsid w:val="000B0C59"/>
    <w:rsid w:val="000B17A3"/>
    <w:rsid w:val="000B1E01"/>
    <w:rsid w:val="000C1159"/>
    <w:rsid w:val="000C4283"/>
    <w:rsid w:val="000E37B6"/>
    <w:rsid w:val="000F0395"/>
    <w:rsid w:val="000F05C6"/>
    <w:rsid w:val="000F07F4"/>
    <w:rsid w:val="000F4159"/>
    <w:rsid w:val="000F63C1"/>
    <w:rsid w:val="00110554"/>
    <w:rsid w:val="00111542"/>
    <w:rsid w:val="00114F11"/>
    <w:rsid w:val="001243FA"/>
    <w:rsid w:val="00130A87"/>
    <w:rsid w:val="001327F3"/>
    <w:rsid w:val="001345AC"/>
    <w:rsid w:val="00134FAA"/>
    <w:rsid w:val="00143DF9"/>
    <w:rsid w:val="00145105"/>
    <w:rsid w:val="00146355"/>
    <w:rsid w:val="001476F3"/>
    <w:rsid w:val="00151B3A"/>
    <w:rsid w:val="001557F4"/>
    <w:rsid w:val="00155ABE"/>
    <w:rsid w:val="00157AD4"/>
    <w:rsid w:val="00162B3D"/>
    <w:rsid w:val="00164DBC"/>
    <w:rsid w:val="00167609"/>
    <w:rsid w:val="00170F24"/>
    <w:rsid w:val="0017105B"/>
    <w:rsid w:val="00172D7E"/>
    <w:rsid w:val="00180B61"/>
    <w:rsid w:val="00182E13"/>
    <w:rsid w:val="0018665F"/>
    <w:rsid w:val="00190B85"/>
    <w:rsid w:val="001940E8"/>
    <w:rsid w:val="001A186A"/>
    <w:rsid w:val="001A4CDD"/>
    <w:rsid w:val="001A4D80"/>
    <w:rsid w:val="001B320F"/>
    <w:rsid w:val="001B3555"/>
    <w:rsid w:val="001B5005"/>
    <w:rsid w:val="001C187F"/>
    <w:rsid w:val="001C4128"/>
    <w:rsid w:val="001C57C1"/>
    <w:rsid w:val="001C7735"/>
    <w:rsid w:val="001D07E4"/>
    <w:rsid w:val="001D43A5"/>
    <w:rsid w:val="001D4F81"/>
    <w:rsid w:val="001D59B3"/>
    <w:rsid w:val="001D6BC5"/>
    <w:rsid w:val="001D6E85"/>
    <w:rsid w:val="001E0101"/>
    <w:rsid w:val="001E11AC"/>
    <w:rsid w:val="001E665A"/>
    <w:rsid w:val="001E6AAC"/>
    <w:rsid w:val="001F1238"/>
    <w:rsid w:val="001F1345"/>
    <w:rsid w:val="001F17B2"/>
    <w:rsid w:val="001F2319"/>
    <w:rsid w:val="001F30BA"/>
    <w:rsid w:val="001F3405"/>
    <w:rsid w:val="001F3684"/>
    <w:rsid w:val="001F467C"/>
    <w:rsid w:val="001F5206"/>
    <w:rsid w:val="001F56B4"/>
    <w:rsid w:val="001F69B7"/>
    <w:rsid w:val="001F6F56"/>
    <w:rsid w:val="001F7DFF"/>
    <w:rsid w:val="002001B0"/>
    <w:rsid w:val="00201906"/>
    <w:rsid w:val="0020461C"/>
    <w:rsid w:val="0020463C"/>
    <w:rsid w:val="00205A29"/>
    <w:rsid w:val="00206950"/>
    <w:rsid w:val="00206C9A"/>
    <w:rsid w:val="00215FAB"/>
    <w:rsid w:val="00222C3C"/>
    <w:rsid w:val="00223EE5"/>
    <w:rsid w:val="002315C0"/>
    <w:rsid w:val="0023222C"/>
    <w:rsid w:val="002416DD"/>
    <w:rsid w:val="00243B98"/>
    <w:rsid w:val="00243C2C"/>
    <w:rsid w:val="00243C5D"/>
    <w:rsid w:val="002456B1"/>
    <w:rsid w:val="00247DBE"/>
    <w:rsid w:val="002522F6"/>
    <w:rsid w:val="0025232E"/>
    <w:rsid w:val="002525ED"/>
    <w:rsid w:val="002527C2"/>
    <w:rsid w:val="00254DB0"/>
    <w:rsid w:val="0025530C"/>
    <w:rsid w:val="00255CF7"/>
    <w:rsid w:val="0025682E"/>
    <w:rsid w:val="002656EC"/>
    <w:rsid w:val="0026761C"/>
    <w:rsid w:val="0027148B"/>
    <w:rsid w:val="0027218C"/>
    <w:rsid w:val="0027302E"/>
    <w:rsid w:val="0028019E"/>
    <w:rsid w:val="00282653"/>
    <w:rsid w:val="00284374"/>
    <w:rsid w:val="002863A0"/>
    <w:rsid w:val="00286D66"/>
    <w:rsid w:val="00287B59"/>
    <w:rsid w:val="002904EB"/>
    <w:rsid w:val="002A201A"/>
    <w:rsid w:val="002A52A1"/>
    <w:rsid w:val="002A55AC"/>
    <w:rsid w:val="002A5F56"/>
    <w:rsid w:val="002A78D2"/>
    <w:rsid w:val="002B1E62"/>
    <w:rsid w:val="002B3CB3"/>
    <w:rsid w:val="002B4594"/>
    <w:rsid w:val="002B55DA"/>
    <w:rsid w:val="002B58D8"/>
    <w:rsid w:val="002B5BDC"/>
    <w:rsid w:val="002C49C0"/>
    <w:rsid w:val="002C6609"/>
    <w:rsid w:val="002D017F"/>
    <w:rsid w:val="002D1E7E"/>
    <w:rsid w:val="002D2935"/>
    <w:rsid w:val="002D3F16"/>
    <w:rsid w:val="002E1D54"/>
    <w:rsid w:val="002E2233"/>
    <w:rsid w:val="002E37ED"/>
    <w:rsid w:val="002E4106"/>
    <w:rsid w:val="002F27FB"/>
    <w:rsid w:val="003008F4"/>
    <w:rsid w:val="0030302C"/>
    <w:rsid w:val="003053E9"/>
    <w:rsid w:val="003058B6"/>
    <w:rsid w:val="00305C5A"/>
    <w:rsid w:val="0030686A"/>
    <w:rsid w:val="0031057A"/>
    <w:rsid w:val="00312177"/>
    <w:rsid w:val="00312E34"/>
    <w:rsid w:val="00314864"/>
    <w:rsid w:val="003224CC"/>
    <w:rsid w:val="00322FB1"/>
    <w:rsid w:val="00324ED4"/>
    <w:rsid w:val="00326FBF"/>
    <w:rsid w:val="003271CD"/>
    <w:rsid w:val="0032728D"/>
    <w:rsid w:val="003273A6"/>
    <w:rsid w:val="00331911"/>
    <w:rsid w:val="0033271D"/>
    <w:rsid w:val="00337BF2"/>
    <w:rsid w:val="00343BC9"/>
    <w:rsid w:val="003460C5"/>
    <w:rsid w:val="0035047B"/>
    <w:rsid w:val="0035320A"/>
    <w:rsid w:val="00354BEF"/>
    <w:rsid w:val="0035593F"/>
    <w:rsid w:val="0036085B"/>
    <w:rsid w:val="00360CA4"/>
    <w:rsid w:val="003626D8"/>
    <w:rsid w:val="00365F57"/>
    <w:rsid w:val="003666B9"/>
    <w:rsid w:val="00380655"/>
    <w:rsid w:val="0038335F"/>
    <w:rsid w:val="00386169"/>
    <w:rsid w:val="00387A60"/>
    <w:rsid w:val="00390E48"/>
    <w:rsid w:val="00392488"/>
    <w:rsid w:val="00392718"/>
    <w:rsid w:val="003976FF"/>
    <w:rsid w:val="003A14BF"/>
    <w:rsid w:val="003A1673"/>
    <w:rsid w:val="003A2D72"/>
    <w:rsid w:val="003A4F19"/>
    <w:rsid w:val="003A5EBC"/>
    <w:rsid w:val="003A756D"/>
    <w:rsid w:val="003B1EF0"/>
    <w:rsid w:val="003B2566"/>
    <w:rsid w:val="003B273F"/>
    <w:rsid w:val="003B5CB3"/>
    <w:rsid w:val="003B6785"/>
    <w:rsid w:val="003C32B3"/>
    <w:rsid w:val="003C3FD3"/>
    <w:rsid w:val="003D1B8B"/>
    <w:rsid w:val="003D1FC5"/>
    <w:rsid w:val="003D24B7"/>
    <w:rsid w:val="003D4049"/>
    <w:rsid w:val="003D7D75"/>
    <w:rsid w:val="003E0FE8"/>
    <w:rsid w:val="003E2DA4"/>
    <w:rsid w:val="003E4A3B"/>
    <w:rsid w:val="003F1BFB"/>
    <w:rsid w:val="003F2920"/>
    <w:rsid w:val="003F2E9E"/>
    <w:rsid w:val="003F5109"/>
    <w:rsid w:val="003F53C4"/>
    <w:rsid w:val="003F713B"/>
    <w:rsid w:val="003F73B1"/>
    <w:rsid w:val="003F7C58"/>
    <w:rsid w:val="00401B90"/>
    <w:rsid w:val="004025F6"/>
    <w:rsid w:val="0040483E"/>
    <w:rsid w:val="00404F44"/>
    <w:rsid w:val="00407558"/>
    <w:rsid w:val="00411811"/>
    <w:rsid w:val="00414B1E"/>
    <w:rsid w:val="004171A0"/>
    <w:rsid w:val="004203CD"/>
    <w:rsid w:val="004215F3"/>
    <w:rsid w:val="0042473B"/>
    <w:rsid w:val="00425B1F"/>
    <w:rsid w:val="00426D67"/>
    <w:rsid w:val="00431636"/>
    <w:rsid w:val="00434D76"/>
    <w:rsid w:val="004413AB"/>
    <w:rsid w:val="00442DF7"/>
    <w:rsid w:val="004508B5"/>
    <w:rsid w:val="00452C2A"/>
    <w:rsid w:val="00452DBB"/>
    <w:rsid w:val="00454DF2"/>
    <w:rsid w:val="00462D53"/>
    <w:rsid w:val="00464279"/>
    <w:rsid w:val="00472783"/>
    <w:rsid w:val="00473094"/>
    <w:rsid w:val="004730B7"/>
    <w:rsid w:val="00474276"/>
    <w:rsid w:val="004753CF"/>
    <w:rsid w:val="00477287"/>
    <w:rsid w:val="00482E79"/>
    <w:rsid w:val="004835C0"/>
    <w:rsid w:val="0048469B"/>
    <w:rsid w:val="00485795"/>
    <w:rsid w:val="004869B2"/>
    <w:rsid w:val="004932A8"/>
    <w:rsid w:val="004942D1"/>
    <w:rsid w:val="00496CFD"/>
    <w:rsid w:val="004A1CEA"/>
    <w:rsid w:val="004A3089"/>
    <w:rsid w:val="004A4EEB"/>
    <w:rsid w:val="004A6C4D"/>
    <w:rsid w:val="004A770E"/>
    <w:rsid w:val="004C0C9E"/>
    <w:rsid w:val="004C23E3"/>
    <w:rsid w:val="004C276E"/>
    <w:rsid w:val="004C7CF7"/>
    <w:rsid w:val="004D2743"/>
    <w:rsid w:val="004D6A7C"/>
    <w:rsid w:val="004D6F57"/>
    <w:rsid w:val="004E0269"/>
    <w:rsid w:val="004E22A9"/>
    <w:rsid w:val="004E2C49"/>
    <w:rsid w:val="004E4773"/>
    <w:rsid w:val="004E6D58"/>
    <w:rsid w:val="004E6FA0"/>
    <w:rsid w:val="004E76C2"/>
    <w:rsid w:val="004F0CBD"/>
    <w:rsid w:val="004F3384"/>
    <w:rsid w:val="00500416"/>
    <w:rsid w:val="00504841"/>
    <w:rsid w:val="00506E0D"/>
    <w:rsid w:val="00506EE7"/>
    <w:rsid w:val="00510DBC"/>
    <w:rsid w:val="00512011"/>
    <w:rsid w:val="005217CA"/>
    <w:rsid w:val="005227D8"/>
    <w:rsid w:val="00523956"/>
    <w:rsid w:val="00526B42"/>
    <w:rsid w:val="005277C3"/>
    <w:rsid w:val="00527CE0"/>
    <w:rsid w:val="00527FE3"/>
    <w:rsid w:val="005324E7"/>
    <w:rsid w:val="005344A9"/>
    <w:rsid w:val="00542385"/>
    <w:rsid w:val="00544800"/>
    <w:rsid w:val="005508C4"/>
    <w:rsid w:val="005555D7"/>
    <w:rsid w:val="00557C0F"/>
    <w:rsid w:val="00561A28"/>
    <w:rsid w:val="00562D16"/>
    <w:rsid w:val="00563B75"/>
    <w:rsid w:val="00564184"/>
    <w:rsid w:val="00566F87"/>
    <w:rsid w:val="00571CE6"/>
    <w:rsid w:val="00572B96"/>
    <w:rsid w:val="00573139"/>
    <w:rsid w:val="00573331"/>
    <w:rsid w:val="0057412C"/>
    <w:rsid w:val="00576283"/>
    <w:rsid w:val="00577CB3"/>
    <w:rsid w:val="0058170A"/>
    <w:rsid w:val="00582009"/>
    <w:rsid w:val="00582477"/>
    <w:rsid w:val="00590BAC"/>
    <w:rsid w:val="00591EF4"/>
    <w:rsid w:val="00596D28"/>
    <w:rsid w:val="005971B6"/>
    <w:rsid w:val="005A6B80"/>
    <w:rsid w:val="005B2863"/>
    <w:rsid w:val="005B6046"/>
    <w:rsid w:val="005B7175"/>
    <w:rsid w:val="005C1D7C"/>
    <w:rsid w:val="005C3D9E"/>
    <w:rsid w:val="005C404C"/>
    <w:rsid w:val="005C5A4C"/>
    <w:rsid w:val="005C5BA1"/>
    <w:rsid w:val="005D1E90"/>
    <w:rsid w:val="005D3728"/>
    <w:rsid w:val="005D49FA"/>
    <w:rsid w:val="005D5C50"/>
    <w:rsid w:val="005E0058"/>
    <w:rsid w:val="005E0811"/>
    <w:rsid w:val="005E4897"/>
    <w:rsid w:val="005E66DB"/>
    <w:rsid w:val="005F39B0"/>
    <w:rsid w:val="005F69C4"/>
    <w:rsid w:val="00612E52"/>
    <w:rsid w:val="00613378"/>
    <w:rsid w:val="00614803"/>
    <w:rsid w:val="00614F1E"/>
    <w:rsid w:val="006165D2"/>
    <w:rsid w:val="00620A79"/>
    <w:rsid w:val="00622033"/>
    <w:rsid w:val="006222BA"/>
    <w:rsid w:val="006315FC"/>
    <w:rsid w:val="006359F6"/>
    <w:rsid w:val="00641D55"/>
    <w:rsid w:val="00643E72"/>
    <w:rsid w:val="00650A42"/>
    <w:rsid w:val="0065178B"/>
    <w:rsid w:val="0065371D"/>
    <w:rsid w:val="00653C6E"/>
    <w:rsid w:val="006542A9"/>
    <w:rsid w:val="00654A88"/>
    <w:rsid w:val="0065734C"/>
    <w:rsid w:val="006577A0"/>
    <w:rsid w:val="00660530"/>
    <w:rsid w:val="006620AA"/>
    <w:rsid w:val="0066221C"/>
    <w:rsid w:val="00663CA4"/>
    <w:rsid w:val="00671043"/>
    <w:rsid w:val="00672055"/>
    <w:rsid w:val="006747D8"/>
    <w:rsid w:val="00676155"/>
    <w:rsid w:val="0068129F"/>
    <w:rsid w:val="006812C4"/>
    <w:rsid w:val="00681848"/>
    <w:rsid w:val="00681D6B"/>
    <w:rsid w:val="006829D7"/>
    <w:rsid w:val="00684217"/>
    <w:rsid w:val="00685315"/>
    <w:rsid w:val="00687388"/>
    <w:rsid w:val="006914DD"/>
    <w:rsid w:val="00694F3F"/>
    <w:rsid w:val="0069632B"/>
    <w:rsid w:val="006A0DBC"/>
    <w:rsid w:val="006A192A"/>
    <w:rsid w:val="006A2C87"/>
    <w:rsid w:val="006A4B6C"/>
    <w:rsid w:val="006A4DCF"/>
    <w:rsid w:val="006A63BC"/>
    <w:rsid w:val="006A6532"/>
    <w:rsid w:val="006B0FA5"/>
    <w:rsid w:val="006B2D4E"/>
    <w:rsid w:val="006B57DA"/>
    <w:rsid w:val="006C0B3D"/>
    <w:rsid w:val="006C13E2"/>
    <w:rsid w:val="006C258C"/>
    <w:rsid w:val="006C66C5"/>
    <w:rsid w:val="006C7CB4"/>
    <w:rsid w:val="006D09D6"/>
    <w:rsid w:val="006D33BC"/>
    <w:rsid w:val="006E3013"/>
    <w:rsid w:val="006E51E3"/>
    <w:rsid w:val="006E5E04"/>
    <w:rsid w:val="006E6CA6"/>
    <w:rsid w:val="006E7616"/>
    <w:rsid w:val="006F1A8E"/>
    <w:rsid w:val="006F3880"/>
    <w:rsid w:val="006F4E25"/>
    <w:rsid w:val="006F5FA2"/>
    <w:rsid w:val="00703CEB"/>
    <w:rsid w:val="00705B9D"/>
    <w:rsid w:val="00706823"/>
    <w:rsid w:val="00714C3D"/>
    <w:rsid w:val="0071751C"/>
    <w:rsid w:val="00717894"/>
    <w:rsid w:val="00717F59"/>
    <w:rsid w:val="007203F1"/>
    <w:rsid w:val="00720556"/>
    <w:rsid w:val="00720D04"/>
    <w:rsid w:val="007254C8"/>
    <w:rsid w:val="00726EF7"/>
    <w:rsid w:val="0073359E"/>
    <w:rsid w:val="00734D30"/>
    <w:rsid w:val="00736412"/>
    <w:rsid w:val="00744151"/>
    <w:rsid w:val="00750521"/>
    <w:rsid w:val="00751DF8"/>
    <w:rsid w:val="007559AC"/>
    <w:rsid w:val="00756C70"/>
    <w:rsid w:val="00757BD4"/>
    <w:rsid w:val="00761D07"/>
    <w:rsid w:val="007644D7"/>
    <w:rsid w:val="00765510"/>
    <w:rsid w:val="00765D36"/>
    <w:rsid w:val="00766714"/>
    <w:rsid w:val="00767750"/>
    <w:rsid w:val="00770AF4"/>
    <w:rsid w:val="00770E7E"/>
    <w:rsid w:val="0077144F"/>
    <w:rsid w:val="00773E47"/>
    <w:rsid w:val="007754DA"/>
    <w:rsid w:val="007834B4"/>
    <w:rsid w:val="0078626B"/>
    <w:rsid w:val="007908DC"/>
    <w:rsid w:val="00791961"/>
    <w:rsid w:val="0079386A"/>
    <w:rsid w:val="0079429A"/>
    <w:rsid w:val="007A1462"/>
    <w:rsid w:val="007A51BE"/>
    <w:rsid w:val="007B089B"/>
    <w:rsid w:val="007B5309"/>
    <w:rsid w:val="007B68AA"/>
    <w:rsid w:val="007B7E92"/>
    <w:rsid w:val="007C1551"/>
    <w:rsid w:val="007C4433"/>
    <w:rsid w:val="007C7739"/>
    <w:rsid w:val="007D0D7F"/>
    <w:rsid w:val="007D25D3"/>
    <w:rsid w:val="007D264E"/>
    <w:rsid w:val="007D2F7C"/>
    <w:rsid w:val="007D4BE9"/>
    <w:rsid w:val="007D5890"/>
    <w:rsid w:val="007D5B15"/>
    <w:rsid w:val="007E2CC9"/>
    <w:rsid w:val="007F2515"/>
    <w:rsid w:val="007F695B"/>
    <w:rsid w:val="007F6ACB"/>
    <w:rsid w:val="0080002C"/>
    <w:rsid w:val="0080344F"/>
    <w:rsid w:val="00803B10"/>
    <w:rsid w:val="00803C69"/>
    <w:rsid w:val="00806670"/>
    <w:rsid w:val="0081138D"/>
    <w:rsid w:val="00816D8A"/>
    <w:rsid w:val="00817792"/>
    <w:rsid w:val="00817CD8"/>
    <w:rsid w:val="00820315"/>
    <w:rsid w:val="00822F4E"/>
    <w:rsid w:val="00823416"/>
    <w:rsid w:val="008273B8"/>
    <w:rsid w:val="00831E6A"/>
    <w:rsid w:val="008373C2"/>
    <w:rsid w:val="008404B2"/>
    <w:rsid w:val="008501A3"/>
    <w:rsid w:val="00853210"/>
    <w:rsid w:val="008534D0"/>
    <w:rsid w:val="00855645"/>
    <w:rsid w:val="00855709"/>
    <w:rsid w:val="00855AA1"/>
    <w:rsid w:val="0085657B"/>
    <w:rsid w:val="00861FBF"/>
    <w:rsid w:val="008702C1"/>
    <w:rsid w:val="00871855"/>
    <w:rsid w:val="008718C8"/>
    <w:rsid w:val="00874588"/>
    <w:rsid w:val="00875FAD"/>
    <w:rsid w:val="0087680B"/>
    <w:rsid w:val="008822E3"/>
    <w:rsid w:val="0088332D"/>
    <w:rsid w:val="008936D8"/>
    <w:rsid w:val="00895962"/>
    <w:rsid w:val="008A3898"/>
    <w:rsid w:val="008A48A2"/>
    <w:rsid w:val="008A4C47"/>
    <w:rsid w:val="008A4E73"/>
    <w:rsid w:val="008A6F40"/>
    <w:rsid w:val="008A77A4"/>
    <w:rsid w:val="008B256E"/>
    <w:rsid w:val="008B4247"/>
    <w:rsid w:val="008B5924"/>
    <w:rsid w:val="008B6C7C"/>
    <w:rsid w:val="008B7304"/>
    <w:rsid w:val="008B75D3"/>
    <w:rsid w:val="008C18C7"/>
    <w:rsid w:val="008C2466"/>
    <w:rsid w:val="008C3069"/>
    <w:rsid w:val="008C75AD"/>
    <w:rsid w:val="008D1126"/>
    <w:rsid w:val="008D4E46"/>
    <w:rsid w:val="008D5753"/>
    <w:rsid w:val="008D67D7"/>
    <w:rsid w:val="008D7181"/>
    <w:rsid w:val="008D7192"/>
    <w:rsid w:val="008D7F4F"/>
    <w:rsid w:val="008E0262"/>
    <w:rsid w:val="008E108A"/>
    <w:rsid w:val="008E249C"/>
    <w:rsid w:val="008E263E"/>
    <w:rsid w:val="008E6154"/>
    <w:rsid w:val="008E7E49"/>
    <w:rsid w:val="008F3991"/>
    <w:rsid w:val="008F6D91"/>
    <w:rsid w:val="008F7EED"/>
    <w:rsid w:val="009000AC"/>
    <w:rsid w:val="009012D4"/>
    <w:rsid w:val="00902429"/>
    <w:rsid w:val="00905F2E"/>
    <w:rsid w:val="00911EBC"/>
    <w:rsid w:val="00912957"/>
    <w:rsid w:val="00913C4D"/>
    <w:rsid w:val="00915998"/>
    <w:rsid w:val="0091645D"/>
    <w:rsid w:val="00917CD9"/>
    <w:rsid w:val="00920C2B"/>
    <w:rsid w:val="00922012"/>
    <w:rsid w:val="00922276"/>
    <w:rsid w:val="0092488D"/>
    <w:rsid w:val="009248B3"/>
    <w:rsid w:val="00925E9E"/>
    <w:rsid w:val="00926EB4"/>
    <w:rsid w:val="009314C6"/>
    <w:rsid w:val="009336FD"/>
    <w:rsid w:val="00936FD7"/>
    <w:rsid w:val="00941944"/>
    <w:rsid w:val="00941B8A"/>
    <w:rsid w:val="009459CA"/>
    <w:rsid w:val="00946820"/>
    <w:rsid w:val="00950CF4"/>
    <w:rsid w:val="009545FA"/>
    <w:rsid w:val="00956864"/>
    <w:rsid w:val="0095710A"/>
    <w:rsid w:val="0096030A"/>
    <w:rsid w:val="00962117"/>
    <w:rsid w:val="00966E23"/>
    <w:rsid w:val="00971207"/>
    <w:rsid w:val="009752FC"/>
    <w:rsid w:val="00982329"/>
    <w:rsid w:val="0098256F"/>
    <w:rsid w:val="00983B04"/>
    <w:rsid w:val="009848DC"/>
    <w:rsid w:val="009906F9"/>
    <w:rsid w:val="00990BC2"/>
    <w:rsid w:val="00991B58"/>
    <w:rsid w:val="0099430F"/>
    <w:rsid w:val="00996E22"/>
    <w:rsid w:val="009A02C8"/>
    <w:rsid w:val="009A24F1"/>
    <w:rsid w:val="009A2DED"/>
    <w:rsid w:val="009B102E"/>
    <w:rsid w:val="009B3647"/>
    <w:rsid w:val="009B59D1"/>
    <w:rsid w:val="009C4A59"/>
    <w:rsid w:val="009C5C22"/>
    <w:rsid w:val="009C76B0"/>
    <w:rsid w:val="009D57B0"/>
    <w:rsid w:val="009E1985"/>
    <w:rsid w:val="009E47C7"/>
    <w:rsid w:val="009F01A2"/>
    <w:rsid w:val="009F3208"/>
    <w:rsid w:val="009F6123"/>
    <w:rsid w:val="00A00AE0"/>
    <w:rsid w:val="00A00B98"/>
    <w:rsid w:val="00A028FC"/>
    <w:rsid w:val="00A05340"/>
    <w:rsid w:val="00A06425"/>
    <w:rsid w:val="00A06689"/>
    <w:rsid w:val="00A101AE"/>
    <w:rsid w:val="00A102D4"/>
    <w:rsid w:val="00A11614"/>
    <w:rsid w:val="00A14686"/>
    <w:rsid w:val="00A158A1"/>
    <w:rsid w:val="00A24270"/>
    <w:rsid w:val="00A25566"/>
    <w:rsid w:val="00A31983"/>
    <w:rsid w:val="00A3343D"/>
    <w:rsid w:val="00A4027A"/>
    <w:rsid w:val="00A405B8"/>
    <w:rsid w:val="00A42168"/>
    <w:rsid w:val="00A42C76"/>
    <w:rsid w:val="00A50DB9"/>
    <w:rsid w:val="00A50F23"/>
    <w:rsid w:val="00A53296"/>
    <w:rsid w:val="00A546EA"/>
    <w:rsid w:val="00A60F49"/>
    <w:rsid w:val="00A623B7"/>
    <w:rsid w:val="00A7633C"/>
    <w:rsid w:val="00A80D52"/>
    <w:rsid w:val="00A80F79"/>
    <w:rsid w:val="00A85411"/>
    <w:rsid w:val="00A90532"/>
    <w:rsid w:val="00A923AB"/>
    <w:rsid w:val="00A92BE2"/>
    <w:rsid w:val="00A97F9C"/>
    <w:rsid w:val="00AA59B7"/>
    <w:rsid w:val="00AB29C2"/>
    <w:rsid w:val="00AB3995"/>
    <w:rsid w:val="00AB4746"/>
    <w:rsid w:val="00AB4DEE"/>
    <w:rsid w:val="00AB5315"/>
    <w:rsid w:val="00AB70D3"/>
    <w:rsid w:val="00AC26E3"/>
    <w:rsid w:val="00AC38CB"/>
    <w:rsid w:val="00AC685E"/>
    <w:rsid w:val="00AD385B"/>
    <w:rsid w:val="00AE3069"/>
    <w:rsid w:val="00AE34C2"/>
    <w:rsid w:val="00AE3B9B"/>
    <w:rsid w:val="00AE7151"/>
    <w:rsid w:val="00AF2631"/>
    <w:rsid w:val="00AF590B"/>
    <w:rsid w:val="00AF6C9C"/>
    <w:rsid w:val="00B01242"/>
    <w:rsid w:val="00B032AC"/>
    <w:rsid w:val="00B03D52"/>
    <w:rsid w:val="00B05300"/>
    <w:rsid w:val="00B068EA"/>
    <w:rsid w:val="00B06B39"/>
    <w:rsid w:val="00B102E3"/>
    <w:rsid w:val="00B103C6"/>
    <w:rsid w:val="00B10F32"/>
    <w:rsid w:val="00B12596"/>
    <w:rsid w:val="00B1553E"/>
    <w:rsid w:val="00B16F91"/>
    <w:rsid w:val="00B20AC0"/>
    <w:rsid w:val="00B2365B"/>
    <w:rsid w:val="00B253A4"/>
    <w:rsid w:val="00B26420"/>
    <w:rsid w:val="00B275D0"/>
    <w:rsid w:val="00B3234D"/>
    <w:rsid w:val="00B33C9F"/>
    <w:rsid w:val="00B345D0"/>
    <w:rsid w:val="00B347A9"/>
    <w:rsid w:val="00B37CC2"/>
    <w:rsid w:val="00B40639"/>
    <w:rsid w:val="00B40914"/>
    <w:rsid w:val="00B427EC"/>
    <w:rsid w:val="00B42802"/>
    <w:rsid w:val="00B43CD5"/>
    <w:rsid w:val="00B45413"/>
    <w:rsid w:val="00B46FED"/>
    <w:rsid w:val="00B479A9"/>
    <w:rsid w:val="00B47DAF"/>
    <w:rsid w:val="00B5338F"/>
    <w:rsid w:val="00B552D4"/>
    <w:rsid w:val="00B55CD5"/>
    <w:rsid w:val="00B60817"/>
    <w:rsid w:val="00B61B15"/>
    <w:rsid w:val="00B70B9F"/>
    <w:rsid w:val="00B71A9D"/>
    <w:rsid w:val="00B772FE"/>
    <w:rsid w:val="00B81105"/>
    <w:rsid w:val="00B83198"/>
    <w:rsid w:val="00B86615"/>
    <w:rsid w:val="00B873F2"/>
    <w:rsid w:val="00B8776E"/>
    <w:rsid w:val="00B93BC7"/>
    <w:rsid w:val="00B95D4C"/>
    <w:rsid w:val="00B96636"/>
    <w:rsid w:val="00BA297F"/>
    <w:rsid w:val="00BA2F4A"/>
    <w:rsid w:val="00BA4150"/>
    <w:rsid w:val="00BA4EC9"/>
    <w:rsid w:val="00BA5B89"/>
    <w:rsid w:val="00BB0C24"/>
    <w:rsid w:val="00BB1E11"/>
    <w:rsid w:val="00BB3AA6"/>
    <w:rsid w:val="00BB3F56"/>
    <w:rsid w:val="00BB4F4F"/>
    <w:rsid w:val="00BB4F75"/>
    <w:rsid w:val="00BB7E43"/>
    <w:rsid w:val="00BC2532"/>
    <w:rsid w:val="00BC40D2"/>
    <w:rsid w:val="00BC6EF0"/>
    <w:rsid w:val="00BC7289"/>
    <w:rsid w:val="00BC785F"/>
    <w:rsid w:val="00BD2D96"/>
    <w:rsid w:val="00BD6FDF"/>
    <w:rsid w:val="00BD7C53"/>
    <w:rsid w:val="00BE1C29"/>
    <w:rsid w:val="00BE1D24"/>
    <w:rsid w:val="00BE4DDA"/>
    <w:rsid w:val="00BE4EE2"/>
    <w:rsid w:val="00BE549F"/>
    <w:rsid w:val="00BF3984"/>
    <w:rsid w:val="00BF47F6"/>
    <w:rsid w:val="00BF58D8"/>
    <w:rsid w:val="00BF6613"/>
    <w:rsid w:val="00C00E25"/>
    <w:rsid w:val="00C01614"/>
    <w:rsid w:val="00C028DB"/>
    <w:rsid w:val="00C06556"/>
    <w:rsid w:val="00C12FB0"/>
    <w:rsid w:val="00C2071B"/>
    <w:rsid w:val="00C26A4B"/>
    <w:rsid w:val="00C26B0B"/>
    <w:rsid w:val="00C301E4"/>
    <w:rsid w:val="00C30EC1"/>
    <w:rsid w:val="00C3223F"/>
    <w:rsid w:val="00C341D7"/>
    <w:rsid w:val="00C3668E"/>
    <w:rsid w:val="00C36C4C"/>
    <w:rsid w:val="00C418DB"/>
    <w:rsid w:val="00C4404F"/>
    <w:rsid w:val="00C45CCE"/>
    <w:rsid w:val="00C50F17"/>
    <w:rsid w:val="00C62A1B"/>
    <w:rsid w:val="00C638B7"/>
    <w:rsid w:val="00C64A5A"/>
    <w:rsid w:val="00C70428"/>
    <w:rsid w:val="00C72524"/>
    <w:rsid w:val="00C7339F"/>
    <w:rsid w:val="00C77886"/>
    <w:rsid w:val="00C815AD"/>
    <w:rsid w:val="00C81B65"/>
    <w:rsid w:val="00C836D9"/>
    <w:rsid w:val="00C83E8F"/>
    <w:rsid w:val="00C856D3"/>
    <w:rsid w:val="00C87B94"/>
    <w:rsid w:val="00C90D7F"/>
    <w:rsid w:val="00C90F72"/>
    <w:rsid w:val="00C924B1"/>
    <w:rsid w:val="00C92886"/>
    <w:rsid w:val="00C94DD7"/>
    <w:rsid w:val="00C9680C"/>
    <w:rsid w:val="00CA1B5B"/>
    <w:rsid w:val="00CA25A7"/>
    <w:rsid w:val="00CB2E88"/>
    <w:rsid w:val="00CB3D02"/>
    <w:rsid w:val="00CB633F"/>
    <w:rsid w:val="00CC12A6"/>
    <w:rsid w:val="00CC6C56"/>
    <w:rsid w:val="00CC75F5"/>
    <w:rsid w:val="00CC7B92"/>
    <w:rsid w:val="00CD3493"/>
    <w:rsid w:val="00CD3AFA"/>
    <w:rsid w:val="00CD5E71"/>
    <w:rsid w:val="00CD6DEA"/>
    <w:rsid w:val="00CE047D"/>
    <w:rsid w:val="00CE1A28"/>
    <w:rsid w:val="00CE2DCE"/>
    <w:rsid w:val="00CE4E21"/>
    <w:rsid w:val="00CE5ED4"/>
    <w:rsid w:val="00CE64D1"/>
    <w:rsid w:val="00CE77DC"/>
    <w:rsid w:val="00CE78E8"/>
    <w:rsid w:val="00CF1790"/>
    <w:rsid w:val="00CF17B2"/>
    <w:rsid w:val="00CF1B91"/>
    <w:rsid w:val="00CF62D9"/>
    <w:rsid w:val="00D0054C"/>
    <w:rsid w:val="00D006B7"/>
    <w:rsid w:val="00D06C9D"/>
    <w:rsid w:val="00D10D8A"/>
    <w:rsid w:val="00D16BD0"/>
    <w:rsid w:val="00D1728E"/>
    <w:rsid w:val="00D174C0"/>
    <w:rsid w:val="00D20541"/>
    <w:rsid w:val="00D205C1"/>
    <w:rsid w:val="00D20D8C"/>
    <w:rsid w:val="00D20DA6"/>
    <w:rsid w:val="00D226AC"/>
    <w:rsid w:val="00D25E90"/>
    <w:rsid w:val="00D32D33"/>
    <w:rsid w:val="00D3390C"/>
    <w:rsid w:val="00D34EFB"/>
    <w:rsid w:val="00D35E38"/>
    <w:rsid w:val="00D400AE"/>
    <w:rsid w:val="00D427B2"/>
    <w:rsid w:val="00D47B08"/>
    <w:rsid w:val="00D5670F"/>
    <w:rsid w:val="00D575B6"/>
    <w:rsid w:val="00D601E5"/>
    <w:rsid w:val="00D66A87"/>
    <w:rsid w:val="00D679E3"/>
    <w:rsid w:val="00D73B0F"/>
    <w:rsid w:val="00D73C66"/>
    <w:rsid w:val="00D81ECB"/>
    <w:rsid w:val="00D84E1A"/>
    <w:rsid w:val="00D86D46"/>
    <w:rsid w:val="00D95D41"/>
    <w:rsid w:val="00D96E5D"/>
    <w:rsid w:val="00DA18D7"/>
    <w:rsid w:val="00DA25FE"/>
    <w:rsid w:val="00DA4241"/>
    <w:rsid w:val="00DA7C76"/>
    <w:rsid w:val="00DB0F77"/>
    <w:rsid w:val="00DC04C2"/>
    <w:rsid w:val="00DC1C53"/>
    <w:rsid w:val="00DC2178"/>
    <w:rsid w:val="00DD051D"/>
    <w:rsid w:val="00DD1D6B"/>
    <w:rsid w:val="00DD4BB1"/>
    <w:rsid w:val="00DD4C45"/>
    <w:rsid w:val="00DD4D3C"/>
    <w:rsid w:val="00DD66B5"/>
    <w:rsid w:val="00DD7348"/>
    <w:rsid w:val="00DE207E"/>
    <w:rsid w:val="00DE35AC"/>
    <w:rsid w:val="00DF00AF"/>
    <w:rsid w:val="00DF0298"/>
    <w:rsid w:val="00DF4A4D"/>
    <w:rsid w:val="00DF54D1"/>
    <w:rsid w:val="00DF5982"/>
    <w:rsid w:val="00DF76A1"/>
    <w:rsid w:val="00E0173E"/>
    <w:rsid w:val="00E0445A"/>
    <w:rsid w:val="00E05A03"/>
    <w:rsid w:val="00E07C41"/>
    <w:rsid w:val="00E07F27"/>
    <w:rsid w:val="00E11429"/>
    <w:rsid w:val="00E11F84"/>
    <w:rsid w:val="00E150CE"/>
    <w:rsid w:val="00E20638"/>
    <w:rsid w:val="00E20B69"/>
    <w:rsid w:val="00E23568"/>
    <w:rsid w:val="00E240D5"/>
    <w:rsid w:val="00E24910"/>
    <w:rsid w:val="00E25C43"/>
    <w:rsid w:val="00E3071F"/>
    <w:rsid w:val="00E31423"/>
    <w:rsid w:val="00E427A5"/>
    <w:rsid w:val="00E437AB"/>
    <w:rsid w:val="00E45219"/>
    <w:rsid w:val="00E45C5B"/>
    <w:rsid w:val="00E466D9"/>
    <w:rsid w:val="00E47A47"/>
    <w:rsid w:val="00E53623"/>
    <w:rsid w:val="00E558CF"/>
    <w:rsid w:val="00E604A4"/>
    <w:rsid w:val="00E612D1"/>
    <w:rsid w:val="00E62E80"/>
    <w:rsid w:val="00E66BA4"/>
    <w:rsid w:val="00E72A5A"/>
    <w:rsid w:val="00E72C75"/>
    <w:rsid w:val="00E8379A"/>
    <w:rsid w:val="00E876F9"/>
    <w:rsid w:val="00E878BB"/>
    <w:rsid w:val="00E9052E"/>
    <w:rsid w:val="00E92295"/>
    <w:rsid w:val="00E96D24"/>
    <w:rsid w:val="00E9705C"/>
    <w:rsid w:val="00EA13DD"/>
    <w:rsid w:val="00EA20AD"/>
    <w:rsid w:val="00EA2E2B"/>
    <w:rsid w:val="00EA3556"/>
    <w:rsid w:val="00EA75C2"/>
    <w:rsid w:val="00EA7AFA"/>
    <w:rsid w:val="00EB38A3"/>
    <w:rsid w:val="00EB4658"/>
    <w:rsid w:val="00EB49AD"/>
    <w:rsid w:val="00EB628E"/>
    <w:rsid w:val="00ED04EE"/>
    <w:rsid w:val="00ED1428"/>
    <w:rsid w:val="00ED2318"/>
    <w:rsid w:val="00ED362E"/>
    <w:rsid w:val="00ED6945"/>
    <w:rsid w:val="00ED6D3F"/>
    <w:rsid w:val="00EE20A6"/>
    <w:rsid w:val="00EE7C97"/>
    <w:rsid w:val="00EF1C6C"/>
    <w:rsid w:val="00EF2511"/>
    <w:rsid w:val="00EF5192"/>
    <w:rsid w:val="00EF61A6"/>
    <w:rsid w:val="00F071D1"/>
    <w:rsid w:val="00F07889"/>
    <w:rsid w:val="00F10189"/>
    <w:rsid w:val="00F11038"/>
    <w:rsid w:val="00F13B96"/>
    <w:rsid w:val="00F15BFC"/>
    <w:rsid w:val="00F17434"/>
    <w:rsid w:val="00F176BD"/>
    <w:rsid w:val="00F22359"/>
    <w:rsid w:val="00F25A34"/>
    <w:rsid w:val="00F25A58"/>
    <w:rsid w:val="00F263D9"/>
    <w:rsid w:val="00F27978"/>
    <w:rsid w:val="00F3333A"/>
    <w:rsid w:val="00F346A1"/>
    <w:rsid w:val="00F360BF"/>
    <w:rsid w:val="00F36A3D"/>
    <w:rsid w:val="00F375BB"/>
    <w:rsid w:val="00F37635"/>
    <w:rsid w:val="00F43A4A"/>
    <w:rsid w:val="00F43B2E"/>
    <w:rsid w:val="00F43B96"/>
    <w:rsid w:val="00F44981"/>
    <w:rsid w:val="00F52BD2"/>
    <w:rsid w:val="00F553F4"/>
    <w:rsid w:val="00F55468"/>
    <w:rsid w:val="00F56759"/>
    <w:rsid w:val="00F56C44"/>
    <w:rsid w:val="00F5707C"/>
    <w:rsid w:val="00F61A3F"/>
    <w:rsid w:val="00F6407A"/>
    <w:rsid w:val="00F66C64"/>
    <w:rsid w:val="00F73A55"/>
    <w:rsid w:val="00F74D56"/>
    <w:rsid w:val="00F826C5"/>
    <w:rsid w:val="00F83EE3"/>
    <w:rsid w:val="00F85C06"/>
    <w:rsid w:val="00F8667B"/>
    <w:rsid w:val="00F906A6"/>
    <w:rsid w:val="00F9131A"/>
    <w:rsid w:val="00F9355D"/>
    <w:rsid w:val="00F93F36"/>
    <w:rsid w:val="00F958C5"/>
    <w:rsid w:val="00F96BE6"/>
    <w:rsid w:val="00FA57B4"/>
    <w:rsid w:val="00FA5D1C"/>
    <w:rsid w:val="00FA68C5"/>
    <w:rsid w:val="00FB0F98"/>
    <w:rsid w:val="00FB2AB6"/>
    <w:rsid w:val="00FB5AEF"/>
    <w:rsid w:val="00FB72E3"/>
    <w:rsid w:val="00FB7A3D"/>
    <w:rsid w:val="00FC0469"/>
    <w:rsid w:val="00FC567B"/>
    <w:rsid w:val="00FC6852"/>
    <w:rsid w:val="00FC7E80"/>
    <w:rsid w:val="00FD000C"/>
    <w:rsid w:val="00FD5559"/>
    <w:rsid w:val="00FD55F1"/>
    <w:rsid w:val="00FE2C17"/>
    <w:rsid w:val="00FE302E"/>
    <w:rsid w:val="00FE5263"/>
    <w:rsid w:val="00FF0EFD"/>
    <w:rsid w:val="00FF2D6C"/>
    <w:rsid w:val="00FF2F51"/>
    <w:rsid w:val="00FF5336"/>
    <w:rsid w:val="00FF7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F5CE53"/>
  <w15:docId w15:val="{A034E47A-C34E-4FDA-8A25-C8CBB8799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6785"/>
    <w:rPr>
      <w:kern w:val="28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B6785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B6785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B6785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B6785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B6785"/>
    <w:pPr>
      <w:keepNext/>
      <w:spacing w:before="120"/>
      <w:ind w:left="567" w:hanging="567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B6785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B6785"/>
    <w:pPr>
      <w:keepNext/>
      <w:jc w:val="center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B6785"/>
    <w:pPr>
      <w:keepNext/>
      <w:jc w:val="center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3B6785"/>
    <w:pPr>
      <w:keepNext/>
      <w:jc w:val="center"/>
      <w:outlineLvl w:val="8"/>
    </w:pPr>
    <w:rPr>
      <w:rFonts w:ascii="Cambria" w:hAnsi="Cambria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3B6785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3B6785"/>
    <w:rPr>
      <w:rFonts w:ascii="Cambria" w:hAnsi="Cambria" w:cs="Times New Roman"/>
      <w:b/>
      <w:i/>
      <w:kern w:val="28"/>
      <w:sz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3B6785"/>
    <w:rPr>
      <w:rFonts w:ascii="Cambria" w:hAnsi="Cambria" w:cs="Times New Roman"/>
      <w:b/>
      <w:kern w:val="28"/>
      <w:sz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3B6785"/>
    <w:rPr>
      <w:rFonts w:ascii="Calibri" w:hAnsi="Calibri" w:cs="Times New Roman"/>
      <w:b/>
      <w:kern w:val="28"/>
      <w:sz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3B6785"/>
    <w:rPr>
      <w:rFonts w:ascii="Calibri" w:hAnsi="Calibri" w:cs="Times New Roman"/>
      <w:b/>
      <w:i/>
      <w:kern w:val="28"/>
      <w:sz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3B6785"/>
    <w:rPr>
      <w:rFonts w:ascii="Calibri" w:hAnsi="Calibri" w:cs="Times New Roman"/>
      <w:b/>
      <w:kern w:val="28"/>
    </w:rPr>
  </w:style>
  <w:style w:type="character" w:customStyle="1" w:styleId="Nagwek7Znak">
    <w:name w:val="Nagłówek 7 Znak"/>
    <w:basedOn w:val="Domylnaczcionkaakapitu"/>
    <w:link w:val="Nagwek7"/>
    <w:uiPriority w:val="99"/>
    <w:semiHidden/>
    <w:locked/>
    <w:rsid w:val="003B6785"/>
    <w:rPr>
      <w:rFonts w:ascii="Calibri" w:hAnsi="Calibri" w:cs="Times New Roman"/>
      <w:kern w:val="28"/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locked/>
    <w:rsid w:val="003B6785"/>
    <w:rPr>
      <w:rFonts w:ascii="Calibri" w:hAnsi="Calibri" w:cs="Times New Roman"/>
      <w:i/>
      <w:kern w:val="28"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locked/>
    <w:rsid w:val="003B6785"/>
    <w:rPr>
      <w:rFonts w:ascii="Cambria" w:hAnsi="Cambria" w:cs="Times New Roman"/>
      <w:kern w:val="28"/>
    </w:rPr>
  </w:style>
  <w:style w:type="paragraph" w:styleId="Tekstdymka">
    <w:name w:val="Balloon Text"/>
    <w:basedOn w:val="Normalny"/>
    <w:link w:val="TekstdymkaZnak"/>
    <w:uiPriority w:val="99"/>
    <w:rsid w:val="00387A60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3B6785"/>
    <w:rPr>
      <w:rFonts w:ascii="Tahoma" w:hAnsi="Tahoma" w:cs="Times New Roman"/>
      <w:kern w:val="28"/>
      <w:sz w:val="16"/>
    </w:rPr>
  </w:style>
  <w:style w:type="paragraph" w:styleId="Tekstpodstawowy">
    <w:name w:val="Body Text"/>
    <w:basedOn w:val="Normalny"/>
    <w:link w:val="TekstpodstawowyZnak"/>
    <w:uiPriority w:val="99"/>
    <w:rsid w:val="003B6785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3B6785"/>
    <w:rPr>
      <w:rFonts w:cs="Times New Roman"/>
      <w:kern w:val="28"/>
      <w:sz w:val="24"/>
    </w:rPr>
  </w:style>
  <w:style w:type="paragraph" w:styleId="Stopka">
    <w:name w:val="footer"/>
    <w:basedOn w:val="Normalny"/>
    <w:link w:val="StopkaZnak"/>
    <w:uiPriority w:val="99"/>
    <w:rsid w:val="003B67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3B6785"/>
    <w:rPr>
      <w:rFonts w:cs="Times New Roman"/>
      <w:kern w:val="28"/>
      <w:sz w:val="24"/>
    </w:rPr>
  </w:style>
  <w:style w:type="character" w:styleId="Numerstrony">
    <w:name w:val="page number"/>
    <w:basedOn w:val="Domylnaczcionkaakapitu"/>
    <w:uiPriority w:val="99"/>
    <w:rsid w:val="003B6785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3B6785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3B6785"/>
    <w:rPr>
      <w:rFonts w:cs="Times New Roman"/>
      <w:kern w:val="28"/>
      <w:sz w:val="24"/>
    </w:rPr>
  </w:style>
  <w:style w:type="paragraph" w:customStyle="1" w:styleId="Text1">
    <w:name w:val="Text 1"/>
    <w:basedOn w:val="Normalny"/>
    <w:uiPriority w:val="99"/>
    <w:rsid w:val="003B6785"/>
    <w:pPr>
      <w:spacing w:after="240"/>
      <w:ind w:left="482"/>
      <w:jc w:val="both"/>
    </w:pPr>
    <w:rPr>
      <w:kern w:val="0"/>
    </w:rPr>
  </w:style>
  <w:style w:type="paragraph" w:styleId="Tekstpodstawowywcity2">
    <w:name w:val="Body Text Indent 2"/>
    <w:basedOn w:val="Normalny"/>
    <w:link w:val="Tekstpodstawowywcity2Znak"/>
    <w:uiPriority w:val="99"/>
    <w:rsid w:val="003B6785"/>
    <w:pPr>
      <w:ind w:left="567" w:hanging="56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3B6785"/>
    <w:rPr>
      <w:rFonts w:cs="Times New Roman"/>
      <w:kern w:val="28"/>
      <w:sz w:val="24"/>
    </w:rPr>
  </w:style>
  <w:style w:type="paragraph" w:styleId="Nagwek">
    <w:name w:val="header"/>
    <w:basedOn w:val="Normalny"/>
    <w:link w:val="NagwekZnak"/>
    <w:uiPriority w:val="99"/>
    <w:rsid w:val="003B6785"/>
    <w:pPr>
      <w:tabs>
        <w:tab w:val="center" w:pos="4536"/>
        <w:tab w:val="right" w:pos="9072"/>
      </w:tabs>
      <w:spacing w:line="360" w:lineRule="auto"/>
      <w:jc w:val="both"/>
    </w:pPr>
    <w:rPr>
      <w:kern w:val="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582009"/>
    <w:rPr>
      <w:rFonts w:cs="Times New Roman"/>
      <w:sz w:val="24"/>
    </w:rPr>
  </w:style>
  <w:style w:type="paragraph" w:styleId="Tytu">
    <w:name w:val="Title"/>
    <w:basedOn w:val="Normalny"/>
    <w:next w:val="SubTitle1"/>
    <w:link w:val="TytuZnak"/>
    <w:uiPriority w:val="99"/>
    <w:qFormat/>
    <w:rsid w:val="003B6785"/>
    <w:pPr>
      <w:spacing w:after="480"/>
      <w:jc w:val="center"/>
    </w:pPr>
    <w:rPr>
      <w:rFonts w:ascii="Cambria" w:hAnsi="Cambria"/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3B6785"/>
    <w:rPr>
      <w:rFonts w:ascii="Cambria" w:hAnsi="Cambria" w:cs="Times New Roman"/>
      <w:b/>
      <w:kern w:val="28"/>
      <w:sz w:val="32"/>
    </w:rPr>
  </w:style>
  <w:style w:type="paragraph" w:customStyle="1" w:styleId="SubTitle1">
    <w:name w:val="SubTitle 1"/>
    <w:basedOn w:val="Normalny"/>
    <w:next w:val="SubTitle2"/>
    <w:uiPriority w:val="99"/>
    <w:rsid w:val="003B6785"/>
    <w:pPr>
      <w:spacing w:after="240"/>
      <w:jc w:val="center"/>
    </w:pPr>
    <w:rPr>
      <w:b/>
      <w:bCs/>
      <w:kern w:val="0"/>
      <w:sz w:val="40"/>
      <w:szCs w:val="40"/>
    </w:rPr>
  </w:style>
  <w:style w:type="paragraph" w:customStyle="1" w:styleId="SubTitle2">
    <w:name w:val="SubTitle 2"/>
    <w:basedOn w:val="Normalny"/>
    <w:uiPriority w:val="99"/>
    <w:rsid w:val="003B6785"/>
    <w:pPr>
      <w:spacing w:after="240"/>
      <w:jc w:val="center"/>
    </w:pPr>
    <w:rPr>
      <w:b/>
      <w:bCs/>
      <w:kern w:val="0"/>
      <w:sz w:val="32"/>
      <w:szCs w:val="32"/>
    </w:rPr>
  </w:style>
  <w:style w:type="paragraph" w:customStyle="1" w:styleId="SectionTitle">
    <w:name w:val="SectionTitle"/>
    <w:basedOn w:val="Normalny"/>
    <w:next w:val="Nagwek1"/>
    <w:uiPriority w:val="99"/>
    <w:rsid w:val="003B6785"/>
    <w:pPr>
      <w:keepNext/>
      <w:spacing w:after="480"/>
      <w:jc w:val="center"/>
    </w:pPr>
    <w:rPr>
      <w:b/>
      <w:bCs/>
      <w:smallCaps/>
      <w:kern w:val="0"/>
      <w:sz w:val="28"/>
      <w:szCs w:val="28"/>
    </w:rPr>
  </w:style>
  <w:style w:type="paragraph" w:customStyle="1" w:styleId="Pisma">
    <w:name w:val="Pisma"/>
    <w:basedOn w:val="Normalny"/>
    <w:uiPriority w:val="99"/>
    <w:rsid w:val="003B6785"/>
    <w:pPr>
      <w:jc w:val="both"/>
    </w:pPr>
    <w:rPr>
      <w:kern w:val="0"/>
    </w:rPr>
  </w:style>
  <w:style w:type="paragraph" w:styleId="Tekstpodstawowywcity">
    <w:name w:val="Body Text Indent"/>
    <w:basedOn w:val="Normalny"/>
    <w:link w:val="TekstpodstawowywcityZnak"/>
    <w:uiPriority w:val="99"/>
    <w:rsid w:val="003B6785"/>
    <w:pPr>
      <w:ind w:left="567" w:hanging="567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3B6785"/>
    <w:rPr>
      <w:rFonts w:cs="Times New Roman"/>
      <w:kern w:val="28"/>
      <w:sz w:val="24"/>
    </w:rPr>
  </w:style>
  <w:style w:type="paragraph" w:styleId="Tekstprzypisudolnego">
    <w:name w:val="footnote text"/>
    <w:aliases w:val="Podrozdział,Footnote,Podrozdzia3,Tekst przypisu Znak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3B6785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 Znak,-E Fuﬂnotentext Znak,Fuﬂnotentext Ursprung Znak,Fußnotentext Ursprung Znak,-E Fußnotentext Znak,Fußnote Znak,Footnote text Znak"/>
    <w:basedOn w:val="Domylnaczcionkaakapitu"/>
    <w:link w:val="Tekstprzypisudolnego"/>
    <w:uiPriority w:val="99"/>
    <w:locked/>
    <w:rsid w:val="003B6785"/>
    <w:rPr>
      <w:rFonts w:cs="Times New Roman"/>
      <w:kern w:val="28"/>
      <w:sz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3B6785"/>
    <w:rPr>
      <w:rFonts w:cs="Times New Roman"/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rsid w:val="003B6785"/>
    <w:pPr>
      <w:spacing w:before="120"/>
      <w:ind w:left="425" w:hanging="425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3B6785"/>
    <w:rPr>
      <w:rFonts w:cs="Times New Roman"/>
      <w:kern w:val="28"/>
      <w:sz w:val="16"/>
    </w:rPr>
  </w:style>
  <w:style w:type="paragraph" w:styleId="Tekstpodstawowy3">
    <w:name w:val="Body Text 3"/>
    <w:basedOn w:val="Normalny"/>
    <w:link w:val="Tekstpodstawowy3Znak"/>
    <w:uiPriority w:val="99"/>
    <w:rsid w:val="003B6785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3B6785"/>
    <w:rPr>
      <w:rFonts w:cs="Times New Roman"/>
      <w:kern w:val="28"/>
      <w:sz w:val="16"/>
    </w:rPr>
  </w:style>
  <w:style w:type="character" w:styleId="Odwoaniedokomentarza">
    <w:name w:val="annotation reference"/>
    <w:basedOn w:val="Domylnaczcionkaakapitu"/>
    <w:uiPriority w:val="99"/>
    <w:semiHidden/>
    <w:rsid w:val="00F935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935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B6785"/>
    <w:rPr>
      <w:rFonts w:cs="Times New Roman"/>
      <w:kern w:val="28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935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B6785"/>
    <w:rPr>
      <w:rFonts w:cs="Times New Roman"/>
      <w:b/>
      <w:kern w:val="28"/>
      <w:sz w:val="20"/>
    </w:rPr>
  </w:style>
  <w:style w:type="paragraph" w:styleId="Akapitzlist">
    <w:name w:val="List Paragraph"/>
    <w:basedOn w:val="Normalny"/>
    <w:uiPriority w:val="34"/>
    <w:qFormat/>
    <w:rsid w:val="006747D8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359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3359E"/>
    <w:rPr>
      <w:rFonts w:cs="Times New Roman"/>
      <w:kern w:val="2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3359E"/>
    <w:rPr>
      <w:rFonts w:cs="Times New Roman"/>
      <w:vertAlign w:val="superscript"/>
    </w:rPr>
  </w:style>
  <w:style w:type="character" w:styleId="Uwydatnienie">
    <w:name w:val="Emphasis"/>
    <w:basedOn w:val="Domylnaczcionkaakapitu"/>
    <w:uiPriority w:val="20"/>
    <w:qFormat/>
    <w:locked/>
    <w:rsid w:val="001327F3"/>
    <w:rPr>
      <w:rFonts w:cs="Times New Roman"/>
      <w:i/>
    </w:rPr>
  </w:style>
  <w:style w:type="paragraph" w:styleId="Poprawka">
    <w:name w:val="Revision"/>
    <w:hidden/>
    <w:uiPriority w:val="99"/>
    <w:semiHidden/>
    <w:rsid w:val="00510DBC"/>
    <w:rPr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59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C0BBF-73A0-4527-B0D4-8609B90E7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10</Pages>
  <Words>2125</Words>
  <Characters>12750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PARP</Company>
  <LinksUpToDate>false</LinksUpToDate>
  <CharactersWithSpaces>14846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Mączyńska</dc:creator>
  <cp:lastModifiedBy>Alicja Kwaśny</cp:lastModifiedBy>
  <cp:revision>7</cp:revision>
  <cp:lastPrinted>2015-07-29T12:08:00Z</cp:lastPrinted>
  <dcterms:created xsi:type="dcterms:W3CDTF">2020-05-26T09:03:00Z</dcterms:created>
  <dcterms:modified xsi:type="dcterms:W3CDTF">2021-10-11T08:59:00Z</dcterms:modified>
</cp:coreProperties>
</file>